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99A" w:rsidRPr="000F5FD3" w:rsidRDefault="0011399A" w:rsidP="0011399A">
      <w:pPr>
        <w:adjustRightInd w:val="0"/>
        <w:snapToGrid w:val="0"/>
        <w:jc w:val="center"/>
        <w:rPr>
          <w:rFonts w:eastAsia="仿宋"/>
          <w:color w:val="000000"/>
          <w:kern w:val="0"/>
          <w:sz w:val="28"/>
          <w:szCs w:val="28"/>
        </w:rPr>
      </w:pPr>
    </w:p>
    <w:p w:rsidR="0011399A" w:rsidRPr="000F5FD3" w:rsidRDefault="0011399A" w:rsidP="0011399A">
      <w:pPr>
        <w:adjustRightInd w:val="0"/>
        <w:snapToGrid w:val="0"/>
        <w:jc w:val="center"/>
        <w:rPr>
          <w:rFonts w:eastAsia="仿宋"/>
          <w:color w:val="000000"/>
          <w:kern w:val="0"/>
          <w:sz w:val="28"/>
          <w:szCs w:val="28"/>
        </w:rPr>
      </w:pPr>
    </w:p>
    <w:p w:rsidR="0011399A" w:rsidRPr="000F5FD3" w:rsidRDefault="0011399A" w:rsidP="0011399A">
      <w:pPr>
        <w:adjustRightInd w:val="0"/>
        <w:snapToGrid w:val="0"/>
        <w:jc w:val="center"/>
        <w:rPr>
          <w:rFonts w:eastAsia="仿宋"/>
          <w:color w:val="000000"/>
          <w:kern w:val="0"/>
          <w:sz w:val="28"/>
          <w:szCs w:val="28"/>
        </w:rPr>
      </w:pPr>
    </w:p>
    <w:p w:rsidR="0011399A" w:rsidRPr="000F5FD3" w:rsidRDefault="0011399A" w:rsidP="0011399A">
      <w:pPr>
        <w:adjustRightInd w:val="0"/>
        <w:snapToGrid w:val="0"/>
        <w:jc w:val="center"/>
        <w:rPr>
          <w:rFonts w:eastAsia="华文行楷"/>
          <w:b/>
          <w:bCs/>
          <w:sz w:val="72"/>
          <w:szCs w:val="72"/>
        </w:rPr>
      </w:pPr>
      <w:r w:rsidRPr="000F5FD3">
        <w:rPr>
          <w:rFonts w:eastAsia="华文行楷"/>
          <w:b/>
          <w:bCs/>
          <w:sz w:val="72"/>
          <w:szCs w:val="72"/>
        </w:rPr>
        <w:t>南京审计大学金审学院</w:t>
      </w:r>
    </w:p>
    <w:p w:rsidR="0011399A" w:rsidRPr="000F5FD3" w:rsidRDefault="0011399A" w:rsidP="0011399A">
      <w:pPr>
        <w:adjustRightInd w:val="0"/>
        <w:snapToGrid w:val="0"/>
        <w:jc w:val="center"/>
        <w:rPr>
          <w:rFonts w:eastAsia="黑体"/>
          <w:b/>
          <w:bCs/>
          <w:sz w:val="52"/>
        </w:rPr>
      </w:pPr>
    </w:p>
    <w:p w:rsidR="0011399A" w:rsidRPr="000F5FD3" w:rsidRDefault="0011399A" w:rsidP="0011399A">
      <w:pPr>
        <w:adjustRightInd w:val="0"/>
        <w:snapToGrid w:val="0"/>
        <w:jc w:val="center"/>
        <w:rPr>
          <w:rFonts w:eastAsia="黑体"/>
          <w:b/>
          <w:bCs/>
          <w:sz w:val="52"/>
        </w:rPr>
      </w:pPr>
    </w:p>
    <w:p w:rsidR="002557C0" w:rsidRPr="000F5FD3" w:rsidRDefault="002557C0" w:rsidP="002557C0">
      <w:pPr>
        <w:adjustRightInd w:val="0"/>
        <w:snapToGrid w:val="0"/>
        <w:spacing w:line="360" w:lineRule="auto"/>
        <w:jc w:val="center"/>
        <w:rPr>
          <w:rFonts w:eastAsia="黑体"/>
          <w:b/>
          <w:bCs/>
          <w:sz w:val="44"/>
          <w:szCs w:val="44"/>
        </w:rPr>
      </w:pPr>
      <w:r w:rsidRPr="000F5FD3">
        <w:rPr>
          <w:rFonts w:eastAsia="黑体"/>
          <w:b/>
          <w:bCs/>
          <w:sz w:val="44"/>
          <w:szCs w:val="44"/>
        </w:rPr>
        <w:t>《内部控制学》教学大纲</w:t>
      </w:r>
    </w:p>
    <w:p w:rsidR="0011399A" w:rsidRPr="000F5FD3" w:rsidRDefault="0011399A" w:rsidP="0011399A">
      <w:pPr>
        <w:adjustRightInd w:val="0"/>
        <w:snapToGrid w:val="0"/>
        <w:jc w:val="center"/>
        <w:rPr>
          <w:rFonts w:eastAsia="黑体"/>
          <w:b/>
          <w:bCs/>
          <w:sz w:val="44"/>
          <w:szCs w:val="44"/>
        </w:rPr>
      </w:pPr>
    </w:p>
    <w:p w:rsidR="0011399A" w:rsidRPr="000F5FD3" w:rsidRDefault="0011399A" w:rsidP="0011399A">
      <w:pPr>
        <w:adjustRightInd w:val="0"/>
        <w:snapToGrid w:val="0"/>
        <w:jc w:val="center"/>
        <w:rPr>
          <w:sz w:val="44"/>
          <w:szCs w:val="44"/>
        </w:rPr>
      </w:pPr>
    </w:p>
    <w:p w:rsidR="0011399A" w:rsidRPr="000F5FD3" w:rsidRDefault="0011399A" w:rsidP="0011399A">
      <w:pPr>
        <w:adjustRightInd w:val="0"/>
        <w:snapToGrid w:val="0"/>
        <w:spacing w:line="360" w:lineRule="auto"/>
        <w:jc w:val="center"/>
        <w:rPr>
          <w:rFonts w:eastAsia="黑体"/>
          <w:b/>
          <w:bCs/>
          <w:sz w:val="44"/>
          <w:szCs w:val="44"/>
        </w:rPr>
      </w:pPr>
    </w:p>
    <w:p w:rsidR="0011399A" w:rsidRPr="000F5FD3" w:rsidRDefault="0011399A" w:rsidP="0011399A">
      <w:pPr>
        <w:tabs>
          <w:tab w:val="center" w:pos="4153"/>
          <w:tab w:val="left" w:pos="6999"/>
        </w:tabs>
        <w:adjustRightInd w:val="0"/>
        <w:snapToGrid w:val="0"/>
        <w:spacing w:line="360" w:lineRule="auto"/>
        <w:jc w:val="left"/>
        <w:rPr>
          <w:rFonts w:eastAsia="黑体"/>
          <w:b/>
          <w:bCs/>
          <w:szCs w:val="21"/>
        </w:rPr>
      </w:pPr>
      <w:r w:rsidRPr="000F5FD3">
        <w:rPr>
          <w:rFonts w:eastAsia="黑体"/>
          <w:b/>
          <w:bCs/>
          <w:sz w:val="44"/>
          <w:szCs w:val="44"/>
        </w:rPr>
        <w:tab/>
      </w:r>
      <w:r w:rsidRPr="000F5FD3">
        <w:rPr>
          <w:rFonts w:eastAsia="黑体"/>
          <w:b/>
          <w:bCs/>
          <w:sz w:val="44"/>
          <w:szCs w:val="44"/>
        </w:rPr>
        <w:t>（</w:t>
      </w:r>
      <w:r w:rsidR="002557C0" w:rsidRPr="000F5FD3">
        <w:rPr>
          <w:rFonts w:eastAsia="黑体"/>
          <w:b/>
          <w:bCs/>
          <w:sz w:val="52"/>
        </w:rPr>
        <w:t>Internal Control</w:t>
      </w:r>
      <w:r w:rsidRPr="000F5FD3">
        <w:rPr>
          <w:rFonts w:eastAsia="黑体"/>
          <w:b/>
          <w:bCs/>
          <w:sz w:val="44"/>
          <w:szCs w:val="44"/>
        </w:rPr>
        <w:t>）</w:t>
      </w:r>
      <w:r w:rsidRPr="000F5FD3">
        <w:rPr>
          <w:rFonts w:eastAsia="黑体"/>
          <w:b/>
          <w:bCs/>
          <w:sz w:val="52"/>
        </w:rPr>
        <w:tab/>
      </w: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11399A" w:rsidRPr="000F5FD3" w:rsidRDefault="0011399A" w:rsidP="0011399A">
      <w:pPr>
        <w:adjustRightInd w:val="0"/>
        <w:snapToGrid w:val="0"/>
        <w:spacing w:line="360" w:lineRule="auto"/>
        <w:jc w:val="center"/>
        <w:rPr>
          <w:rFonts w:eastAsia="黑体"/>
          <w:b/>
          <w:bCs/>
          <w:szCs w:val="21"/>
        </w:rPr>
      </w:pPr>
    </w:p>
    <w:p w:rsidR="005D0ED9" w:rsidRPr="000F5FD3" w:rsidRDefault="005D0ED9" w:rsidP="005D0ED9">
      <w:pPr>
        <w:adjustRightInd w:val="0"/>
        <w:snapToGrid w:val="0"/>
        <w:spacing w:line="360" w:lineRule="auto"/>
        <w:ind w:firstLineChars="900" w:firstLine="2700"/>
        <w:rPr>
          <w:rFonts w:eastAsia="黑体"/>
          <w:sz w:val="30"/>
        </w:rPr>
      </w:pPr>
      <w:r w:rsidRPr="000F5FD3">
        <w:rPr>
          <w:rFonts w:eastAsia="黑体"/>
          <w:sz w:val="30"/>
        </w:rPr>
        <w:t>制定单位：</w:t>
      </w:r>
      <w:r w:rsidR="006C2A54" w:rsidRPr="000F5FD3">
        <w:rPr>
          <w:rFonts w:hAnsi="宋体"/>
          <w:sz w:val="30"/>
        </w:rPr>
        <w:t>会计与审计学院</w:t>
      </w:r>
    </w:p>
    <w:p w:rsidR="005D0ED9" w:rsidRPr="000F5FD3" w:rsidRDefault="005D0ED9" w:rsidP="005D0ED9">
      <w:pPr>
        <w:adjustRightInd w:val="0"/>
        <w:snapToGrid w:val="0"/>
        <w:spacing w:line="360" w:lineRule="auto"/>
        <w:ind w:firstLineChars="900" w:firstLine="2700"/>
        <w:rPr>
          <w:rFonts w:eastAsia="黑体"/>
          <w:color w:val="000000"/>
          <w:sz w:val="30"/>
        </w:rPr>
      </w:pPr>
      <w:r w:rsidRPr="000F5FD3">
        <w:rPr>
          <w:rFonts w:eastAsia="黑体"/>
          <w:color w:val="000000"/>
          <w:sz w:val="30"/>
        </w:rPr>
        <w:t>制定人：</w:t>
      </w:r>
      <w:r w:rsidRPr="000F5FD3">
        <w:rPr>
          <w:rFonts w:hAnsi="宋体"/>
          <w:color w:val="000000"/>
          <w:sz w:val="30"/>
        </w:rPr>
        <w:t>闻佳凤</w:t>
      </w:r>
    </w:p>
    <w:p w:rsidR="005D0ED9" w:rsidRPr="000F5FD3" w:rsidRDefault="005D0ED9" w:rsidP="005D0ED9">
      <w:pPr>
        <w:adjustRightInd w:val="0"/>
        <w:snapToGrid w:val="0"/>
        <w:spacing w:line="360" w:lineRule="auto"/>
        <w:ind w:firstLineChars="900" w:firstLine="2700"/>
        <w:rPr>
          <w:rFonts w:eastAsia="黑体"/>
          <w:color w:val="000000"/>
          <w:sz w:val="30"/>
        </w:rPr>
      </w:pPr>
      <w:r w:rsidRPr="000F5FD3">
        <w:rPr>
          <w:rFonts w:eastAsia="黑体"/>
          <w:color w:val="000000"/>
          <w:sz w:val="30"/>
        </w:rPr>
        <w:t>审核人：</w:t>
      </w:r>
    </w:p>
    <w:p w:rsidR="005D0ED9" w:rsidRPr="000F5FD3" w:rsidRDefault="005D0ED9" w:rsidP="005D0ED9">
      <w:pPr>
        <w:adjustRightInd w:val="0"/>
        <w:snapToGrid w:val="0"/>
        <w:spacing w:line="360" w:lineRule="auto"/>
        <w:ind w:firstLineChars="900" w:firstLine="2700"/>
        <w:rPr>
          <w:rFonts w:eastAsia="黑体"/>
          <w:b/>
          <w:bCs/>
          <w:szCs w:val="21"/>
        </w:rPr>
      </w:pPr>
      <w:r w:rsidRPr="000F5FD3">
        <w:rPr>
          <w:rFonts w:eastAsia="黑体"/>
          <w:sz w:val="30"/>
        </w:rPr>
        <w:t>编写时间：</w:t>
      </w:r>
      <w:r w:rsidR="00762C6F" w:rsidRPr="000F5FD3">
        <w:rPr>
          <w:sz w:val="30"/>
        </w:rPr>
        <w:t>2018</w:t>
      </w:r>
      <w:r w:rsidRPr="000F5FD3">
        <w:rPr>
          <w:rFonts w:hAnsi="宋体"/>
          <w:sz w:val="30"/>
        </w:rPr>
        <w:t>年</w:t>
      </w:r>
      <w:r w:rsidR="00762C6F" w:rsidRPr="000F5FD3">
        <w:rPr>
          <w:sz w:val="30"/>
        </w:rPr>
        <w:t>2</w:t>
      </w:r>
      <w:r w:rsidRPr="000F5FD3">
        <w:rPr>
          <w:rFonts w:hAnsi="宋体"/>
          <w:sz w:val="30"/>
        </w:rPr>
        <w:t>月</w:t>
      </w:r>
      <w:r w:rsidR="00762C6F" w:rsidRPr="000F5FD3">
        <w:rPr>
          <w:sz w:val="30"/>
        </w:rPr>
        <w:t>28</w:t>
      </w:r>
      <w:r w:rsidRPr="000F5FD3">
        <w:rPr>
          <w:rFonts w:hAnsi="宋体"/>
          <w:sz w:val="30"/>
        </w:rPr>
        <w:t>日</w:t>
      </w:r>
    </w:p>
    <w:p w:rsidR="0011399A" w:rsidRPr="000F5FD3" w:rsidRDefault="0011399A" w:rsidP="0011399A">
      <w:pPr>
        <w:adjustRightInd w:val="0"/>
        <w:snapToGrid w:val="0"/>
        <w:spacing w:line="360" w:lineRule="auto"/>
        <w:rPr>
          <w:rFonts w:eastAsia="黑体"/>
          <w:b/>
        </w:rPr>
      </w:pPr>
    </w:p>
    <w:p w:rsidR="0011399A" w:rsidRPr="000F5FD3" w:rsidRDefault="0011399A" w:rsidP="0011399A">
      <w:pPr>
        <w:adjustRightInd w:val="0"/>
        <w:snapToGrid w:val="0"/>
        <w:spacing w:line="360" w:lineRule="auto"/>
        <w:rPr>
          <w:rFonts w:eastAsia="黑体"/>
          <w:b/>
        </w:rPr>
      </w:pPr>
    </w:p>
    <w:p w:rsidR="0011399A" w:rsidRPr="000F5FD3" w:rsidRDefault="0011399A" w:rsidP="0011399A">
      <w:pPr>
        <w:adjustRightInd w:val="0"/>
        <w:snapToGrid w:val="0"/>
        <w:spacing w:line="360" w:lineRule="auto"/>
        <w:jc w:val="center"/>
        <w:rPr>
          <w:rFonts w:eastAsia="黑体"/>
          <w:b/>
          <w:sz w:val="32"/>
        </w:rPr>
      </w:pPr>
      <w:r w:rsidRPr="000F5FD3">
        <w:rPr>
          <w:rFonts w:eastAsia="黑体"/>
          <w:b/>
          <w:sz w:val="32"/>
        </w:rPr>
        <w:t>课程说明</w:t>
      </w:r>
    </w:p>
    <w:p w:rsidR="0011399A" w:rsidRPr="000F5FD3" w:rsidRDefault="0011399A" w:rsidP="0011399A">
      <w:pPr>
        <w:adjustRightInd w:val="0"/>
        <w:snapToGrid w:val="0"/>
        <w:spacing w:line="360" w:lineRule="auto"/>
        <w:jc w:val="center"/>
        <w:rPr>
          <w:rFonts w:eastAsia="黑体"/>
          <w:b/>
          <w:sz w:val="32"/>
        </w:rPr>
      </w:pPr>
    </w:p>
    <w:p w:rsidR="0011399A" w:rsidRPr="000F5FD3" w:rsidRDefault="00D73DD5" w:rsidP="0011399A">
      <w:pPr>
        <w:adjustRightInd w:val="0"/>
        <w:snapToGrid w:val="0"/>
        <w:spacing w:line="360" w:lineRule="auto"/>
        <w:ind w:firstLineChars="200" w:firstLine="562"/>
        <w:rPr>
          <w:rFonts w:eastAsia="黑体"/>
          <w:b/>
          <w:sz w:val="28"/>
        </w:rPr>
      </w:pPr>
      <w:r w:rsidRPr="000F5FD3">
        <w:rPr>
          <w:rFonts w:eastAsia="黑体"/>
          <w:b/>
          <w:sz w:val="28"/>
        </w:rPr>
        <w:t>一、课程概述</w:t>
      </w:r>
    </w:p>
    <w:p w:rsidR="0011399A" w:rsidRPr="000F5FD3" w:rsidRDefault="0011399A" w:rsidP="00780317">
      <w:pPr>
        <w:adjustRightInd w:val="0"/>
        <w:snapToGrid w:val="0"/>
        <w:spacing w:line="360" w:lineRule="auto"/>
        <w:ind w:firstLineChars="200" w:firstLine="480"/>
        <w:rPr>
          <w:rFonts w:eastAsia="黑体"/>
          <w:bCs/>
          <w:sz w:val="24"/>
        </w:rPr>
      </w:pPr>
      <w:r w:rsidRPr="000F5FD3">
        <w:rPr>
          <w:rFonts w:eastAsia="黑体"/>
          <w:bCs/>
          <w:sz w:val="24"/>
        </w:rPr>
        <w:t>（一）课</w:t>
      </w:r>
      <w:r w:rsidRPr="000F5FD3">
        <w:rPr>
          <w:rFonts w:eastAsia="黑体" w:hAnsi="宋体"/>
          <w:bCs/>
          <w:sz w:val="24"/>
        </w:rPr>
        <w:t>程属性及课程介绍</w:t>
      </w:r>
    </w:p>
    <w:p w:rsidR="00780317" w:rsidRPr="000F5FD3" w:rsidRDefault="00780317" w:rsidP="00780317">
      <w:pPr>
        <w:spacing w:line="360" w:lineRule="auto"/>
        <w:ind w:firstLineChars="200" w:firstLine="420"/>
      </w:pPr>
      <w:r w:rsidRPr="000F5FD3">
        <w:t>课程属性：内部控制学为</w:t>
      </w:r>
      <w:proofErr w:type="gramStart"/>
      <w:r w:rsidRPr="000F5FD3">
        <w:t>审计学</w:t>
      </w:r>
      <w:proofErr w:type="gramEnd"/>
      <w:r w:rsidRPr="000F5FD3">
        <w:t>专业的必修课</w:t>
      </w:r>
      <w:r w:rsidR="00167C2A">
        <w:rPr>
          <w:rFonts w:hint="eastAsia"/>
        </w:rPr>
        <w:t>，非</w:t>
      </w:r>
      <w:proofErr w:type="gramStart"/>
      <w:r w:rsidR="00167C2A">
        <w:rPr>
          <w:rFonts w:hint="eastAsia"/>
        </w:rPr>
        <w:t>审计学</w:t>
      </w:r>
      <w:proofErr w:type="gramEnd"/>
      <w:r w:rsidR="00167C2A">
        <w:rPr>
          <w:rFonts w:hint="eastAsia"/>
        </w:rPr>
        <w:t>专业的选修课</w:t>
      </w:r>
      <w:r w:rsidRPr="000F5FD3">
        <w:t>。</w:t>
      </w:r>
    </w:p>
    <w:p w:rsidR="00780317" w:rsidRPr="000F5FD3" w:rsidRDefault="00780317" w:rsidP="00780317">
      <w:pPr>
        <w:spacing w:line="360" w:lineRule="auto"/>
        <w:ind w:firstLineChars="200" w:firstLine="420"/>
      </w:pPr>
      <w:r w:rsidRPr="000F5FD3">
        <w:rPr>
          <w:rFonts w:hAnsi="宋体"/>
        </w:rPr>
        <w:t>课程介绍：本课程是以企业为背景，以</w:t>
      </w:r>
      <w:r w:rsidRPr="000F5FD3">
        <w:t>COSO</w:t>
      </w:r>
      <w:r w:rsidRPr="000F5FD3">
        <w:rPr>
          <w:rFonts w:hAnsi="宋体"/>
        </w:rPr>
        <w:t>内部控制框架和我国企业内部控制基本规范的框架为中心讲授内部控制的基本理论、基本方法和基本实务。</w:t>
      </w:r>
      <w:r w:rsidRPr="000F5FD3">
        <w:t>本课程内容全面且涉及面广，其不仅包含了内部控制的基础知识而且还包含了有关内部控制方面研究的最新成果。内部控制学由内部控制框架、组织层面内部控制、交易层面内部控制、内部控制建设和执行、内部控制评价与审计五部分组成。内部控制架构包括概念、本质、目标、必要性等基本知识，是内部控制设计和审计的理论基础；组织层面内部控制站在组织整体层面介绍内部控制五要素中的控制环境、风险评估、信息沟通和监督四大要素；交易层面内部控制重点介绍控制活动要素，从供产销等各业务循环角度进行分析；内部控制建设和执行重点介绍如何建立健全组织的内部控制体系等；内部控制评价与审计以检验内部控制设计是否合理、执行是否有效为目的。</w:t>
      </w:r>
    </w:p>
    <w:p w:rsidR="00780317" w:rsidRPr="000F5FD3" w:rsidRDefault="00780317" w:rsidP="006125B4">
      <w:pPr>
        <w:pStyle w:val="ae"/>
        <w:spacing w:line="360" w:lineRule="auto"/>
        <w:ind w:firstLine="436"/>
      </w:pPr>
      <w:r w:rsidRPr="000F5FD3">
        <w:t>内部控制学是门实用性很强的课程，在课程安排上，包括理论教学和实践教学两个方面。计划结合教材运用典型案例分析的方法讲授内部控制基础知识，同时将有关内部控制方面的最新研究成果融入其中。考虑到内部控制建设与执行与前面组织层面和具体层面内部控制的紧密关系，将本章内容融入前面各章节，不再单独讲授。为避免与其他课程的重复，内部控制评价与审计主要讲授管理层对内部控制有效性的评价与注册会计师对内部控制的审计。</w:t>
      </w:r>
    </w:p>
    <w:p w:rsidR="008253F4" w:rsidRPr="000F5FD3" w:rsidRDefault="008253F4" w:rsidP="00167C2A">
      <w:pPr>
        <w:pStyle w:val="ae"/>
        <w:spacing w:line="360" w:lineRule="auto"/>
        <w:ind w:firstLine="436"/>
      </w:pPr>
      <w:r w:rsidRPr="000F5FD3">
        <w:t>Course attributes:</w:t>
      </w:r>
      <w:r w:rsidR="003361FC" w:rsidRPr="003361FC">
        <w:t xml:space="preserve"> </w:t>
      </w:r>
      <w:r w:rsidR="00167C2A">
        <w:t>Internal Control</w:t>
      </w:r>
      <w:r w:rsidR="00167C2A" w:rsidRPr="00167C2A">
        <w:t xml:space="preserve"> is a required course of audit</w:t>
      </w:r>
      <w:r w:rsidR="00167C2A">
        <w:rPr>
          <w:rFonts w:hint="eastAsia"/>
        </w:rPr>
        <w:t>ing</w:t>
      </w:r>
      <w:r w:rsidR="00167C2A" w:rsidRPr="00167C2A">
        <w:t xml:space="preserve"> professional, non-audit specialty electives</w:t>
      </w:r>
      <w:r w:rsidR="003361FC">
        <w:rPr>
          <w:rStyle w:val="shorttext"/>
          <w:rFonts w:hint="eastAsia"/>
        </w:rPr>
        <w:t>.</w:t>
      </w:r>
    </w:p>
    <w:p w:rsidR="001159CE" w:rsidRDefault="008253F4" w:rsidP="006125B4">
      <w:pPr>
        <w:pStyle w:val="ae"/>
        <w:spacing w:line="360" w:lineRule="auto"/>
        <w:ind w:firstLine="436"/>
      </w:pPr>
      <w:r w:rsidRPr="000F5FD3">
        <w:t>Course description:</w:t>
      </w:r>
      <w:r w:rsidR="001159CE" w:rsidRPr="001159CE">
        <w:rPr>
          <w:rFonts w:ascii="宋体" w:hAnsi="宋体" w:cs="宋体"/>
          <w:sz w:val="24"/>
        </w:rPr>
        <w:t xml:space="preserve"> </w:t>
      </w:r>
      <w:r w:rsidR="001159CE" w:rsidRPr="001159CE">
        <w:t xml:space="preserve">This course is based on the background of the enterprise, and teaches the basic theories, basic methods and basic practices of internal control with the framework of the COSO internal control framework and the basic norms of internal control of enterprises in our country. The course is comprehensive and comprehensive, covering not only the basics of internal control but also the latest research on internal control. Internal control is composed of internal control framework, internal control at the organizational level, </w:t>
      </w:r>
      <w:proofErr w:type="gramStart"/>
      <w:r w:rsidR="001159CE" w:rsidRPr="001159CE">
        <w:t>internal</w:t>
      </w:r>
      <w:proofErr w:type="gramEnd"/>
      <w:r w:rsidR="001159CE" w:rsidRPr="001159CE">
        <w:t xml:space="preserve"> control at the transaction level, internal control construction and execution, internal control evaluation and auditing. The internal control structure includes the basic concepts such as concept, nature, objectives and </w:t>
      </w:r>
      <w:r w:rsidR="001159CE" w:rsidRPr="001159CE">
        <w:lastRenderedPageBreak/>
        <w:t>necessity, and is the theoretical basis for the design and audit of internal control. At the organizational level, the internal control station introduces the control environment, risk assessment and information communication among the five elements of internal control at the organizational level as a whole And supervision of the four elements; the transaction level of internal control focuses on the elements of control activities, from the perspective of production and marketing for the business cycle analysis; internal control construction and implementation of the key to introduce how to establish and improve the organization's internal control system; internal control evaluation and audit Test the design of the internal control is reasonable, the implementation is effective for the purpose.</w:t>
      </w:r>
    </w:p>
    <w:p w:rsidR="008253F4" w:rsidRPr="000F5FD3" w:rsidRDefault="006125B4" w:rsidP="006125B4">
      <w:pPr>
        <w:pStyle w:val="ae"/>
        <w:spacing w:line="360" w:lineRule="auto"/>
        <w:ind w:firstLine="436"/>
      </w:pPr>
      <w:r w:rsidRPr="006125B4">
        <w:t>Internal control is a highly practical course, in the course of arrangement, including two aspects of theoretical teaching and practical teaching. The plan is to teach the fundamentals of internal control in combination with the teaching materials using typical case studies and incorporate the latest research findings on internal control. Taking into account the close relationship between the construction and implementation of internal control and the internal organizational control at the organizational level and at the specific level, the contents of this chapter are incorporated into the preceding chapters and will not be taught separately. To avoid duplication with other courses, internal control evaluation and auditing mainly focus on management's evaluation of the effectiveness of internal control and auditing of internal control by certified public accountants.</w:t>
      </w:r>
    </w:p>
    <w:p w:rsidR="0011399A" w:rsidRPr="000F5FD3" w:rsidRDefault="0011399A" w:rsidP="000347C5">
      <w:pPr>
        <w:adjustRightInd w:val="0"/>
        <w:snapToGrid w:val="0"/>
        <w:spacing w:line="360" w:lineRule="auto"/>
        <w:ind w:firstLineChars="200" w:firstLine="480"/>
        <w:rPr>
          <w:rFonts w:eastAsia="黑体"/>
          <w:sz w:val="24"/>
        </w:rPr>
      </w:pPr>
      <w:r w:rsidRPr="000F5FD3">
        <w:rPr>
          <w:rFonts w:eastAsia="黑体" w:hAnsi="宋体"/>
          <w:sz w:val="24"/>
        </w:rPr>
        <w:t>（二）教学目标</w:t>
      </w:r>
    </w:p>
    <w:p w:rsidR="00780317" w:rsidRPr="000F5FD3" w:rsidRDefault="00780317" w:rsidP="000347C5">
      <w:pPr>
        <w:adjustRightInd w:val="0"/>
        <w:snapToGrid w:val="0"/>
        <w:spacing w:line="360" w:lineRule="auto"/>
        <w:ind w:firstLineChars="200" w:firstLine="420"/>
        <w:rPr>
          <w:color w:val="000000"/>
          <w:kern w:val="0"/>
          <w:szCs w:val="20"/>
        </w:rPr>
      </w:pPr>
      <w:r w:rsidRPr="000F5FD3">
        <w:rPr>
          <w:rFonts w:hAnsi="宋体"/>
        </w:rPr>
        <w:t>通过本课程的学习，要求学生掌握内部控制理论框架及内部控制制度设计特点；掌握内部控制的基本理论和方法，熟悉组织层面与业务流程层面的主要内部控制内容，并能够运用这些理论和方法分析解决现实中的实际内部控制问题，主要包括内部控制制度设计、内部控制有效性的评价和审计方法</w:t>
      </w:r>
      <w:r w:rsidRPr="000F5FD3">
        <w:rPr>
          <w:color w:val="000000"/>
          <w:kern w:val="0"/>
          <w:szCs w:val="20"/>
        </w:rPr>
        <w:t>，培养适应新世纪经济管理工作的通用型专业人才。</w:t>
      </w:r>
    </w:p>
    <w:p w:rsidR="0011399A" w:rsidRPr="000F5FD3" w:rsidRDefault="0011399A" w:rsidP="0011399A">
      <w:pPr>
        <w:adjustRightInd w:val="0"/>
        <w:snapToGrid w:val="0"/>
        <w:spacing w:line="360" w:lineRule="auto"/>
        <w:ind w:firstLineChars="200" w:firstLine="480"/>
        <w:rPr>
          <w:rFonts w:eastAsia="黑体"/>
          <w:sz w:val="24"/>
        </w:rPr>
      </w:pPr>
      <w:r w:rsidRPr="000F5FD3">
        <w:rPr>
          <w:rFonts w:eastAsia="黑体" w:hAnsi="宋体"/>
          <w:sz w:val="24"/>
        </w:rPr>
        <w:t>（三）适用对象</w:t>
      </w:r>
    </w:p>
    <w:p w:rsidR="0011399A" w:rsidRPr="000F5FD3" w:rsidRDefault="00780317" w:rsidP="00780317">
      <w:pPr>
        <w:adjustRightInd w:val="0"/>
        <w:snapToGrid w:val="0"/>
        <w:spacing w:line="360" w:lineRule="auto"/>
        <w:ind w:firstLineChars="200" w:firstLine="420"/>
      </w:pPr>
      <w:r w:rsidRPr="000F5FD3">
        <w:rPr>
          <w:rFonts w:hAnsi="宋体"/>
        </w:rPr>
        <w:t>适用于</w:t>
      </w:r>
      <w:r w:rsidRPr="000F5FD3">
        <w:t>审计学</w:t>
      </w:r>
      <w:r w:rsidR="005838FA">
        <w:rPr>
          <w:rFonts w:hint="eastAsia"/>
        </w:rPr>
        <w:t>、会计学</w:t>
      </w:r>
      <w:r w:rsidR="00F01799">
        <w:rPr>
          <w:rFonts w:hint="eastAsia"/>
        </w:rPr>
        <w:t>等</w:t>
      </w:r>
      <w:r w:rsidRPr="000F5FD3">
        <w:t>专业</w:t>
      </w:r>
      <w:r w:rsidRPr="000F5FD3">
        <w:rPr>
          <w:rFonts w:hAnsi="宋体"/>
        </w:rPr>
        <w:t>的本科学生。</w:t>
      </w:r>
    </w:p>
    <w:p w:rsidR="0011399A" w:rsidRPr="000F5FD3" w:rsidRDefault="0011399A" w:rsidP="0011399A">
      <w:pPr>
        <w:adjustRightInd w:val="0"/>
        <w:snapToGrid w:val="0"/>
        <w:spacing w:line="360" w:lineRule="auto"/>
        <w:ind w:firstLineChars="200" w:firstLine="480"/>
        <w:rPr>
          <w:rFonts w:eastAsia="黑体"/>
          <w:sz w:val="24"/>
        </w:rPr>
      </w:pPr>
      <w:r w:rsidRPr="000F5FD3">
        <w:rPr>
          <w:rFonts w:eastAsia="黑体" w:hAnsi="宋体"/>
          <w:sz w:val="24"/>
        </w:rPr>
        <w:t>（四）先修课程与后续课程</w:t>
      </w:r>
    </w:p>
    <w:p w:rsidR="00780317" w:rsidRPr="000F5FD3" w:rsidRDefault="005838FA" w:rsidP="00D73DD5">
      <w:pPr>
        <w:adjustRightInd w:val="0"/>
        <w:snapToGrid w:val="0"/>
        <w:spacing w:line="360" w:lineRule="auto"/>
        <w:ind w:firstLineChars="200" w:firstLine="420"/>
      </w:pPr>
      <w:r>
        <w:rPr>
          <w:rFonts w:hAnsi="宋体"/>
        </w:rPr>
        <w:t>先修课程：《会计学基础》、《管理学》、《审计学</w:t>
      </w:r>
      <w:r>
        <w:rPr>
          <w:rFonts w:hAnsi="宋体" w:hint="eastAsia"/>
        </w:rPr>
        <w:t>基础</w:t>
      </w:r>
      <w:r w:rsidR="00780317" w:rsidRPr="000F5FD3">
        <w:rPr>
          <w:rFonts w:hAnsi="宋体"/>
        </w:rPr>
        <w:t>》等。</w:t>
      </w:r>
    </w:p>
    <w:p w:rsidR="00780317" w:rsidRPr="000F5FD3" w:rsidRDefault="00780317" w:rsidP="008132F9">
      <w:pPr>
        <w:pStyle w:val="ae"/>
        <w:spacing w:line="360" w:lineRule="auto"/>
        <w:ind w:firstLine="436"/>
      </w:pPr>
      <w:r w:rsidRPr="000F5FD3">
        <w:t>后续课程：</w:t>
      </w:r>
      <w:r w:rsidR="00767376" w:rsidRPr="000F5FD3">
        <w:t>注册会计师审计</w:t>
      </w:r>
    </w:p>
    <w:p w:rsidR="0011399A" w:rsidRPr="000F5FD3" w:rsidRDefault="0011399A" w:rsidP="008132F9">
      <w:pPr>
        <w:adjustRightInd w:val="0"/>
        <w:snapToGrid w:val="0"/>
        <w:spacing w:line="360" w:lineRule="auto"/>
        <w:ind w:firstLineChars="200" w:firstLine="562"/>
        <w:rPr>
          <w:rFonts w:eastAsia="黑体"/>
          <w:b/>
          <w:bCs/>
          <w:sz w:val="28"/>
        </w:rPr>
      </w:pPr>
      <w:r w:rsidRPr="000F5FD3">
        <w:rPr>
          <w:rFonts w:eastAsia="黑体" w:hAnsi="宋体"/>
          <w:b/>
          <w:bCs/>
          <w:sz w:val="28"/>
        </w:rPr>
        <w:t>二、任课教师教学过程中应注意的事项</w:t>
      </w:r>
    </w:p>
    <w:p w:rsidR="00912008" w:rsidRPr="000F5FD3" w:rsidRDefault="00912008" w:rsidP="00912008">
      <w:pPr>
        <w:adjustRightInd w:val="0"/>
        <w:snapToGrid w:val="0"/>
        <w:spacing w:line="360" w:lineRule="auto"/>
        <w:ind w:firstLineChars="200" w:firstLine="420"/>
      </w:pPr>
      <w:r w:rsidRPr="000F5FD3">
        <w:lastRenderedPageBreak/>
        <w:t>1</w:t>
      </w:r>
      <w:r w:rsidR="008253F4" w:rsidRPr="000F5FD3">
        <w:t>.</w:t>
      </w:r>
      <w:r w:rsidRPr="000F5FD3">
        <w:t>注意学生已有的知识结构，以便与当前课程衔接好；</w:t>
      </w:r>
    </w:p>
    <w:p w:rsidR="00912008" w:rsidRPr="000F5FD3" w:rsidRDefault="00912008" w:rsidP="00912008">
      <w:pPr>
        <w:adjustRightInd w:val="0"/>
        <w:snapToGrid w:val="0"/>
        <w:spacing w:line="360" w:lineRule="auto"/>
        <w:ind w:firstLineChars="200" w:firstLine="420"/>
      </w:pPr>
      <w:r w:rsidRPr="000F5FD3">
        <w:t>2</w:t>
      </w:r>
      <w:r w:rsidR="008253F4" w:rsidRPr="000F5FD3">
        <w:t>.</w:t>
      </w:r>
      <w:r w:rsidRPr="000F5FD3">
        <w:t>注意及时反馈，把握学生的接受状况；</w:t>
      </w:r>
    </w:p>
    <w:p w:rsidR="00912008" w:rsidRPr="000F5FD3" w:rsidRDefault="00912008" w:rsidP="00912008">
      <w:pPr>
        <w:adjustRightInd w:val="0"/>
        <w:snapToGrid w:val="0"/>
        <w:spacing w:line="360" w:lineRule="auto"/>
        <w:ind w:firstLineChars="200" w:firstLine="420"/>
      </w:pPr>
      <w:r w:rsidRPr="000F5FD3">
        <w:t>3</w:t>
      </w:r>
      <w:r w:rsidR="008253F4" w:rsidRPr="000F5FD3">
        <w:t>.</w:t>
      </w:r>
      <w:r w:rsidRPr="000F5FD3">
        <w:t>注意学生的学习积极性，以及配合程度，及时调整教学方法和内容；</w:t>
      </w:r>
    </w:p>
    <w:p w:rsidR="0011399A" w:rsidRPr="000F5FD3" w:rsidRDefault="00912008" w:rsidP="00912008">
      <w:pPr>
        <w:adjustRightInd w:val="0"/>
        <w:snapToGrid w:val="0"/>
        <w:spacing w:line="360" w:lineRule="auto"/>
        <w:ind w:firstLineChars="200" w:firstLine="420"/>
      </w:pPr>
      <w:r w:rsidRPr="000F5FD3">
        <w:t>4</w:t>
      </w:r>
      <w:r w:rsidR="008253F4" w:rsidRPr="000F5FD3">
        <w:t>.</w:t>
      </w:r>
      <w:r w:rsidRPr="000F5FD3">
        <w:t>选择内部控制设计、评价与审计的相关案例，通过案例教学方式引导学生进行思考，帮助学生提高分析问题和解决实际问题的能力。</w:t>
      </w:r>
    </w:p>
    <w:p w:rsidR="0011399A" w:rsidRPr="000F5FD3" w:rsidRDefault="00D73DD5" w:rsidP="00C230E9">
      <w:pPr>
        <w:adjustRightInd w:val="0"/>
        <w:snapToGrid w:val="0"/>
        <w:spacing w:line="360" w:lineRule="auto"/>
        <w:ind w:firstLineChars="200" w:firstLine="562"/>
        <w:rPr>
          <w:rFonts w:eastAsia="黑体"/>
          <w:b/>
          <w:bCs/>
          <w:sz w:val="28"/>
        </w:rPr>
      </w:pPr>
      <w:r w:rsidRPr="000F5FD3">
        <w:rPr>
          <w:rFonts w:eastAsia="黑体"/>
          <w:b/>
          <w:bCs/>
          <w:sz w:val="28"/>
        </w:rPr>
        <w:t>三、学时要求与分配</w:t>
      </w:r>
    </w:p>
    <w:p w:rsidR="0011399A" w:rsidRPr="000F5FD3" w:rsidRDefault="0011399A" w:rsidP="0011399A">
      <w:pPr>
        <w:adjustRightInd w:val="0"/>
        <w:snapToGrid w:val="0"/>
        <w:spacing w:line="360" w:lineRule="auto"/>
        <w:ind w:leftChars="230" w:left="483"/>
        <w:rPr>
          <w:rFonts w:eastAsia="黑体"/>
          <w:sz w:val="24"/>
        </w:rPr>
      </w:pPr>
      <w:r w:rsidRPr="000F5FD3">
        <w:rPr>
          <w:rFonts w:eastAsia="黑体"/>
          <w:bCs/>
          <w:sz w:val="24"/>
        </w:rPr>
        <w:t>（一）</w:t>
      </w:r>
      <w:r w:rsidRPr="000F5FD3">
        <w:rPr>
          <w:rFonts w:eastAsia="黑体" w:hAnsi="宋体"/>
          <w:sz w:val="24"/>
        </w:rPr>
        <w:t>总学时要求</w:t>
      </w:r>
    </w:p>
    <w:p w:rsidR="0011178C" w:rsidRPr="002403F6" w:rsidRDefault="00F01799" w:rsidP="00F01799">
      <w:pPr>
        <w:adjustRightInd w:val="0"/>
        <w:snapToGrid w:val="0"/>
        <w:spacing w:line="360" w:lineRule="auto"/>
        <w:ind w:left="482"/>
      </w:pPr>
      <w:r w:rsidRPr="002403F6">
        <w:rPr>
          <w:rFonts w:hAnsi="宋体"/>
        </w:rPr>
        <w:t>本大纲是按</w:t>
      </w:r>
      <w:r w:rsidRPr="002403F6">
        <w:t>48</w:t>
      </w:r>
      <w:r w:rsidRPr="002403F6">
        <w:rPr>
          <w:rFonts w:hAnsi="宋体"/>
        </w:rPr>
        <w:t>学时编写的，如果教学时数为</w:t>
      </w:r>
      <w:r w:rsidRPr="002403F6">
        <w:t>32</w:t>
      </w:r>
      <w:r w:rsidRPr="002403F6">
        <w:rPr>
          <w:rFonts w:hAnsi="宋体"/>
        </w:rPr>
        <w:t>，可依据此大纲作相应调整。</w:t>
      </w:r>
    </w:p>
    <w:p w:rsidR="0011399A" w:rsidRPr="000F5FD3" w:rsidRDefault="0011399A" w:rsidP="00BA1651">
      <w:pPr>
        <w:adjustRightInd w:val="0"/>
        <w:snapToGrid w:val="0"/>
        <w:spacing w:line="360" w:lineRule="auto"/>
        <w:ind w:leftChars="330" w:left="693"/>
        <w:rPr>
          <w:rFonts w:eastAsia="黑体"/>
          <w:sz w:val="24"/>
        </w:rPr>
      </w:pPr>
      <w:r w:rsidRPr="000F5FD3">
        <w:rPr>
          <w:rFonts w:eastAsia="黑体" w:hAnsi="宋体"/>
          <w:sz w:val="24"/>
        </w:rPr>
        <w:t>（二）学时分配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4"/>
        <w:gridCol w:w="726"/>
        <w:gridCol w:w="1184"/>
        <w:gridCol w:w="3482"/>
        <w:gridCol w:w="828"/>
        <w:gridCol w:w="1474"/>
      </w:tblGrid>
      <w:tr w:rsidR="0011178C" w:rsidRPr="000F5FD3" w:rsidTr="00B05D22">
        <w:trPr>
          <w:trHeight w:val="596"/>
        </w:trPr>
        <w:tc>
          <w:tcPr>
            <w:tcW w:w="834" w:type="dxa"/>
            <w:vAlign w:val="center"/>
          </w:tcPr>
          <w:p w:rsidR="0011178C" w:rsidRPr="000F5FD3" w:rsidRDefault="0011178C" w:rsidP="0011178C">
            <w:pPr>
              <w:jc w:val="center"/>
              <w:rPr>
                <w:b/>
                <w:szCs w:val="21"/>
              </w:rPr>
            </w:pPr>
            <w:proofErr w:type="gramStart"/>
            <w:r w:rsidRPr="000F5FD3">
              <w:rPr>
                <w:b/>
                <w:szCs w:val="21"/>
              </w:rPr>
              <w:t>周别</w:t>
            </w:r>
            <w:proofErr w:type="gramEnd"/>
          </w:p>
        </w:tc>
        <w:tc>
          <w:tcPr>
            <w:tcW w:w="726" w:type="dxa"/>
            <w:vAlign w:val="center"/>
          </w:tcPr>
          <w:p w:rsidR="0011178C" w:rsidRPr="000F5FD3" w:rsidRDefault="0011178C" w:rsidP="001845BD">
            <w:pPr>
              <w:jc w:val="center"/>
              <w:rPr>
                <w:b/>
                <w:szCs w:val="21"/>
              </w:rPr>
            </w:pPr>
            <w:r w:rsidRPr="000F5FD3">
              <w:rPr>
                <w:b/>
                <w:szCs w:val="21"/>
              </w:rPr>
              <w:t>授课次数</w:t>
            </w:r>
          </w:p>
        </w:tc>
        <w:tc>
          <w:tcPr>
            <w:tcW w:w="4666" w:type="dxa"/>
            <w:gridSpan w:val="2"/>
            <w:vAlign w:val="center"/>
          </w:tcPr>
          <w:p w:rsidR="0011178C" w:rsidRPr="000F5FD3" w:rsidRDefault="0011178C" w:rsidP="0011178C">
            <w:pPr>
              <w:jc w:val="center"/>
              <w:rPr>
                <w:b/>
                <w:szCs w:val="21"/>
              </w:rPr>
            </w:pPr>
            <w:r w:rsidRPr="000F5FD3">
              <w:rPr>
                <w:b/>
                <w:szCs w:val="21"/>
              </w:rPr>
              <w:t>授课章节</w:t>
            </w:r>
            <w:r w:rsidRPr="000F5FD3">
              <w:rPr>
                <w:b/>
              </w:rPr>
              <w:t>与内容摘要</w:t>
            </w:r>
          </w:p>
        </w:tc>
        <w:tc>
          <w:tcPr>
            <w:tcW w:w="828" w:type="dxa"/>
            <w:vAlign w:val="center"/>
          </w:tcPr>
          <w:p w:rsidR="0011178C" w:rsidRPr="000F5FD3" w:rsidRDefault="0011178C" w:rsidP="001845BD">
            <w:pPr>
              <w:jc w:val="center"/>
              <w:rPr>
                <w:b/>
                <w:szCs w:val="21"/>
              </w:rPr>
            </w:pPr>
            <w:r w:rsidRPr="000F5FD3">
              <w:rPr>
                <w:b/>
                <w:szCs w:val="21"/>
              </w:rPr>
              <w:t>教学时数</w:t>
            </w:r>
          </w:p>
        </w:tc>
        <w:tc>
          <w:tcPr>
            <w:tcW w:w="1474" w:type="dxa"/>
            <w:vAlign w:val="center"/>
          </w:tcPr>
          <w:p w:rsidR="0011178C" w:rsidRPr="000F5FD3" w:rsidRDefault="0011178C" w:rsidP="001845BD">
            <w:pPr>
              <w:jc w:val="center"/>
              <w:rPr>
                <w:b/>
                <w:szCs w:val="21"/>
              </w:rPr>
            </w:pPr>
            <w:r w:rsidRPr="000F5FD3">
              <w:rPr>
                <w:b/>
                <w:szCs w:val="21"/>
              </w:rPr>
              <w:t>备注</w:t>
            </w:r>
          </w:p>
        </w:tc>
      </w:tr>
      <w:tr w:rsidR="007B185D" w:rsidRPr="000F5FD3" w:rsidTr="00B05D22">
        <w:tblPrEx>
          <w:tblLook w:val="04A0"/>
        </w:tblPrEx>
        <w:tc>
          <w:tcPr>
            <w:tcW w:w="834" w:type="dxa"/>
          </w:tcPr>
          <w:p w:rsidR="007B185D" w:rsidRPr="000F5FD3" w:rsidRDefault="007B185D" w:rsidP="005D0ED9">
            <w:pPr>
              <w:jc w:val="center"/>
              <w:rPr>
                <w:szCs w:val="21"/>
              </w:rPr>
            </w:pPr>
          </w:p>
        </w:tc>
        <w:tc>
          <w:tcPr>
            <w:tcW w:w="726" w:type="dxa"/>
          </w:tcPr>
          <w:p w:rsidR="007B185D" w:rsidRPr="000F5FD3" w:rsidRDefault="007B185D" w:rsidP="005D0ED9">
            <w:pPr>
              <w:jc w:val="center"/>
              <w:rPr>
                <w:szCs w:val="21"/>
              </w:rPr>
            </w:pPr>
          </w:p>
        </w:tc>
        <w:tc>
          <w:tcPr>
            <w:tcW w:w="1184" w:type="dxa"/>
          </w:tcPr>
          <w:p w:rsidR="007B185D" w:rsidRPr="000F5FD3" w:rsidRDefault="007B185D" w:rsidP="005D0ED9">
            <w:pPr>
              <w:jc w:val="center"/>
              <w:rPr>
                <w:szCs w:val="21"/>
              </w:rPr>
            </w:pPr>
          </w:p>
        </w:tc>
        <w:tc>
          <w:tcPr>
            <w:tcW w:w="3482" w:type="dxa"/>
          </w:tcPr>
          <w:p w:rsidR="007B185D" w:rsidRPr="000F5FD3" w:rsidRDefault="007B185D" w:rsidP="00BA1651">
            <w:pPr>
              <w:jc w:val="center"/>
              <w:textAlignment w:val="baseline"/>
              <w:rPr>
                <w:b/>
                <w:szCs w:val="21"/>
              </w:rPr>
            </w:pPr>
            <w:r w:rsidRPr="000F5FD3">
              <w:rPr>
                <w:b/>
                <w:szCs w:val="21"/>
              </w:rPr>
              <w:t>第一篇：内部控制架构</w:t>
            </w:r>
          </w:p>
        </w:tc>
        <w:tc>
          <w:tcPr>
            <w:tcW w:w="828" w:type="dxa"/>
          </w:tcPr>
          <w:p w:rsidR="007B185D" w:rsidRPr="000F5FD3" w:rsidRDefault="007B185D" w:rsidP="008F520D">
            <w:pPr>
              <w:jc w:val="center"/>
              <w:rPr>
                <w:szCs w:val="21"/>
              </w:rPr>
            </w:pPr>
          </w:p>
        </w:tc>
        <w:tc>
          <w:tcPr>
            <w:tcW w:w="1474" w:type="dxa"/>
          </w:tcPr>
          <w:p w:rsidR="007B185D" w:rsidRPr="000F5FD3" w:rsidRDefault="007B185D" w:rsidP="005D0ED9">
            <w:pPr>
              <w:rPr>
                <w:szCs w:val="21"/>
              </w:rPr>
            </w:pPr>
          </w:p>
        </w:tc>
      </w:tr>
      <w:tr w:rsidR="008F520D" w:rsidRPr="000F5FD3" w:rsidTr="00B05D22">
        <w:tblPrEx>
          <w:tblLook w:val="04A0"/>
        </w:tblPrEx>
        <w:tc>
          <w:tcPr>
            <w:tcW w:w="834" w:type="dxa"/>
          </w:tcPr>
          <w:p w:rsidR="008F520D" w:rsidRPr="000F5FD3" w:rsidRDefault="008F520D" w:rsidP="005D0ED9">
            <w:pPr>
              <w:jc w:val="center"/>
              <w:rPr>
                <w:szCs w:val="21"/>
              </w:rPr>
            </w:pPr>
            <w:r w:rsidRPr="000F5FD3">
              <w:rPr>
                <w:szCs w:val="21"/>
              </w:rPr>
              <w:t>1</w:t>
            </w:r>
          </w:p>
        </w:tc>
        <w:tc>
          <w:tcPr>
            <w:tcW w:w="726" w:type="dxa"/>
          </w:tcPr>
          <w:p w:rsidR="008F520D" w:rsidRPr="000F5FD3" w:rsidRDefault="008F520D" w:rsidP="005D0ED9">
            <w:pPr>
              <w:jc w:val="center"/>
              <w:rPr>
                <w:szCs w:val="21"/>
              </w:rPr>
            </w:pPr>
            <w:r w:rsidRPr="000F5FD3">
              <w:rPr>
                <w:szCs w:val="21"/>
              </w:rPr>
              <w:t>1</w:t>
            </w:r>
          </w:p>
        </w:tc>
        <w:tc>
          <w:tcPr>
            <w:tcW w:w="1184" w:type="dxa"/>
          </w:tcPr>
          <w:p w:rsidR="008F520D" w:rsidRPr="000F5FD3" w:rsidRDefault="008F520D" w:rsidP="005D0ED9">
            <w:pPr>
              <w:jc w:val="center"/>
              <w:rPr>
                <w:szCs w:val="21"/>
              </w:rPr>
            </w:pPr>
            <w:r w:rsidRPr="000F5FD3">
              <w:rPr>
                <w:szCs w:val="21"/>
              </w:rPr>
              <w:t>第</w:t>
            </w:r>
            <w:r w:rsidRPr="000F5FD3">
              <w:rPr>
                <w:szCs w:val="21"/>
              </w:rPr>
              <w:t>1</w:t>
            </w:r>
            <w:r w:rsidRPr="000F5FD3">
              <w:rPr>
                <w:szCs w:val="21"/>
              </w:rPr>
              <w:t>章</w:t>
            </w:r>
          </w:p>
        </w:tc>
        <w:tc>
          <w:tcPr>
            <w:tcW w:w="3482" w:type="dxa"/>
          </w:tcPr>
          <w:p w:rsidR="008F520D" w:rsidRPr="00BA1651" w:rsidRDefault="008F520D" w:rsidP="00BA1651">
            <w:pPr>
              <w:jc w:val="center"/>
              <w:textAlignment w:val="baseline"/>
              <w:rPr>
                <w:szCs w:val="21"/>
              </w:rPr>
            </w:pPr>
            <w:r w:rsidRPr="00BA1651">
              <w:rPr>
                <w:szCs w:val="21"/>
              </w:rPr>
              <w:t>内部控制发展概述</w:t>
            </w:r>
          </w:p>
        </w:tc>
        <w:tc>
          <w:tcPr>
            <w:tcW w:w="828" w:type="dxa"/>
          </w:tcPr>
          <w:p w:rsidR="008F520D" w:rsidRPr="000F5FD3" w:rsidRDefault="007C70EC" w:rsidP="008F520D">
            <w:pPr>
              <w:jc w:val="center"/>
              <w:rPr>
                <w:szCs w:val="21"/>
              </w:rPr>
            </w:pPr>
            <w:r w:rsidRPr="000F5FD3">
              <w:rPr>
                <w:szCs w:val="21"/>
              </w:rPr>
              <w:t>3</w:t>
            </w:r>
          </w:p>
        </w:tc>
        <w:tc>
          <w:tcPr>
            <w:tcW w:w="1474" w:type="dxa"/>
          </w:tcPr>
          <w:p w:rsidR="008F520D" w:rsidRPr="000F5FD3" w:rsidRDefault="008F520D" w:rsidP="005D0ED9">
            <w:pPr>
              <w:rPr>
                <w:szCs w:val="21"/>
              </w:rPr>
            </w:pPr>
          </w:p>
        </w:tc>
      </w:tr>
      <w:tr w:rsidR="008F520D" w:rsidRPr="000F5FD3" w:rsidTr="00B05D22">
        <w:tblPrEx>
          <w:tblLook w:val="04A0"/>
        </w:tblPrEx>
        <w:tc>
          <w:tcPr>
            <w:tcW w:w="834" w:type="dxa"/>
          </w:tcPr>
          <w:p w:rsidR="008F520D" w:rsidRPr="000F5FD3" w:rsidRDefault="008F520D" w:rsidP="005D0ED9">
            <w:pPr>
              <w:jc w:val="center"/>
              <w:rPr>
                <w:szCs w:val="21"/>
              </w:rPr>
            </w:pPr>
            <w:r w:rsidRPr="000F5FD3">
              <w:rPr>
                <w:szCs w:val="21"/>
              </w:rPr>
              <w:t>2</w:t>
            </w:r>
          </w:p>
        </w:tc>
        <w:tc>
          <w:tcPr>
            <w:tcW w:w="726" w:type="dxa"/>
          </w:tcPr>
          <w:p w:rsidR="008F520D" w:rsidRPr="000F5FD3" w:rsidRDefault="008F520D" w:rsidP="005D0ED9">
            <w:pPr>
              <w:jc w:val="center"/>
              <w:rPr>
                <w:szCs w:val="21"/>
              </w:rPr>
            </w:pPr>
            <w:r w:rsidRPr="000F5FD3">
              <w:rPr>
                <w:szCs w:val="21"/>
              </w:rPr>
              <w:t>1</w:t>
            </w:r>
          </w:p>
        </w:tc>
        <w:tc>
          <w:tcPr>
            <w:tcW w:w="1184" w:type="dxa"/>
          </w:tcPr>
          <w:p w:rsidR="008F520D" w:rsidRPr="000F5FD3" w:rsidRDefault="008F520D" w:rsidP="005D0ED9">
            <w:pPr>
              <w:jc w:val="center"/>
              <w:rPr>
                <w:szCs w:val="21"/>
              </w:rPr>
            </w:pPr>
            <w:r w:rsidRPr="000F5FD3">
              <w:rPr>
                <w:szCs w:val="21"/>
              </w:rPr>
              <w:t>第</w:t>
            </w:r>
            <w:r w:rsidRPr="000F5FD3">
              <w:rPr>
                <w:szCs w:val="21"/>
              </w:rPr>
              <w:t>2</w:t>
            </w:r>
            <w:r w:rsidRPr="000F5FD3">
              <w:rPr>
                <w:szCs w:val="21"/>
              </w:rPr>
              <w:t>章</w:t>
            </w:r>
          </w:p>
        </w:tc>
        <w:tc>
          <w:tcPr>
            <w:tcW w:w="3482" w:type="dxa"/>
          </w:tcPr>
          <w:p w:rsidR="008F520D" w:rsidRPr="00BA1651" w:rsidRDefault="008F520D" w:rsidP="00BA1651">
            <w:pPr>
              <w:jc w:val="center"/>
              <w:textAlignment w:val="baseline"/>
              <w:rPr>
                <w:szCs w:val="21"/>
              </w:rPr>
            </w:pPr>
            <w:r w:rsidRPr="00BA1651">
              <w:rPr>
                <w:szCs w:val="21"/>
              </w:rPr>
              <w:t>内部控制</w:t>
            </w:r>
            <w:r w:rsidR="007C70EC" w:rsidRPr="00BA1651">
              <w:rPr>
                <w:szCs w:val="21"/>
              </w:rPr>
              <w:t>基本理论</w:t>
            </w:r>
          </w:p>
        </w:tc>
        <w:tc>
          <w:tcPr>
            <w:tcW w:w="828" w:type="dxa"/>
          </w:tcPr>
          <w:p w:rsidR="008F520D" w:rsidRPr="000F5FD3" w:rsidRDefault="007C70EC" w:rsidP="008F520D">
            <w:pPr>
              <w:jc w:val="center"/>
              <w:rPr>
                <w:szCs w:val="21"/>
              </w:rPr>
            </w:pPr>
            <w:r w:rsidRPr="000F5FD3">
              <w:rPr>
                <w:szCs w:val="21"/>
              </w:rPr>
              <w:t>3</w:t>
            </w:r>
          </w:p>
        </w:tc>
        <w:tc>
          <w:tcPr>
            <w:tcW w:w="1474" w:type="dxa"/>
          </w:tcPr>
          <w:p w:rsidR="008F520D" w:rsidRPr="000F5FD3" w:rsidRDefault="008F520D" w:rsidP="005D0ED9">
            <w:pPr>
              <w:jc w:val="center"/>
              <w:rPr>
                <w:szCs w:val="21"/>
              </w:rPr>
            </w:pPr>
          </w:p>
        </w:tc>
      </w:tr>
      <w:tr w:rsidR="007B185D" w:rsidRPr="000F5FD3" w:rsidTr="00B05D22">
        <w:tblPrEx>
          <w:tblLook w:val="04A0"/>
        </w:tblPrEx>
        <w:tc>
          <w:tcPr>
            <w:tcW w:w="834" w:type="dxa"/>
          </w:tcPr>
          <w:p w:rsidR="007B185D" w:rsidRPr="000F5FD3" w:rsidRDefault="007B185D" w:rsidP="005D0ED9">
            <w:pPr>
              <w:jc w:val="center"/>
              <w:rPr>
                <w:szCs w:val="21"/>
              </w:rPr>
            </w:pPr>
          </w:p>
        </w:tc>
        <w:tc>
          <w:tcPr>
            <w:tcW w:w="726" w:type="dxa"/>
          </w:tcPr>
          <w:p w:rsidR="007B185D" w:rsidRPr="000F5FD3" w:rsidRDefault="007B185D" w:rsidP="005D0ED9">
            <w:pPr>
              <w:jc w:val="center"/>
              <w:rPr>
                <w:szCs w:val="21"/>
              </w:rPr>
            </w:pPr>
          </w:p>
        </w:tc>
        <w:tc>
          <w:tcPr>
            <w:tcW w:w="1184" w:type="dxa"/>
          </w:tcPr>
          <w:p w:rsidR="007B185D" w:rsidRPr="000F5FD3" w:rsidRDefault="007B185D" w:rsidP="005D0ED9">
            <w:pPr>
              <w:jc w:val="center"/>
              <w:rPr>
                <w:szCs w:val="21"/>
              </w:rPr>
            </w:pPr>
          </w:p>
        </w:tc>
        <w:tc>
          <w:tcPr>
            <w:tcW w:w="3482" w:type="dxa"/>
          </w:tcPr>
          <w:p w:rsidR="007B185D" w:rsidRPr="000F5FD3" w:rsidRDefault="007B185D" w:rsidP="00BA1651">
            <w:pPr>
              <w:jc w:val="center"/>
              <w:textAlignment w:val="baseline"/>
              <w:rPr>
                <w:b/>
                <w:szCs w:val="21"/>
              </w:rPr>
            </w:pPr>
            <w:r w:rsidRPr="000F5FD3">
              <w:rPr>
                <w:b/>
                <w:szCs w:val="21"/>
              </w:rPr>
              <w:t>第二篇：组织层面的内部控制</w:t>
            </w:r>
          </w:p>
        </w:tc>
        <w:tc>
          <w:tcPr>
            <w:tcW w:w="828" w:type="dxa"/>
          </w:tcPr>
          <w:p w:rsidR="007B185D" w:rsidRPr="000F5FD3" w:rsidRDefault="007B185D" w:rsidP="008F520D">
            <w:pPr>
              <w:jc w:val="center"/>
              <w:rPr>
                <w:szCs w:val="21"/>
              </w:rPr>
            </w:pPr>
          </w:p>
        </w:tc>
        <w:tc>
          <w:tcPr>
            <w:tcW w:w="1474" w:type="dxa"/>
          </w:tcPr>
          <w:p w:rsidR="007B185D" w:rsidRPr="000F5FD3" w:rsidRDefault="007B185D" w:rsidP="005D0ED9">
            <w:pPr>
              <w:jc w:val="center"/>
              <w:rPr>
                <w:szCs w:val="21"/>
              </w:rPr>
            </w:pPr>
          </w:p>
        </w:tc>
      </w:tr>
      <w:tr w:rsidR="008F520D" w:rsidRPr="000F5FD3" w:rsidTr="00B05D22">
        <w:tblPrEx>
          <w:tblLook w:val="04A0"/>
        </w:tblPrEx>
        <w:tc>
          <w:tcPr>
            <w:tcW w:w="834" w:type="dxa"/>
          </w:tcPr>
          <w:p w:rsidR="008F520D" w:rsidRPr="000F5FD3" w:rsidRDefault="007C70EC" w:rsidP="005D0ED9">
            <w:pPr>
              <w:jc w:val="center"/>
              <w:rPr>
                <w:szCs w:val="21"/>
              </w:rPr>
            </w:pPr>
            <w:r w:rsidRPr="000F5FD3">
              <w:rPr>
                <w:szCs w:val="21"/>
              </w:rPr>
              <w:t>3</w:t>
            </w:r>
          </w:p>
        </w:tc>
        <w:tc>
          <w:tcPr>
            <w:tcW w:w="726" w:type="dxa"/>
          </w:tcPr>
          <w:p w:rsidR="008F520D" w:rsidRPr="000F5FD3" w:rsidRDefault="008F520D" w:rsidP="005D0ED9">
            <w:pPr>
              <w:jc w:val="center"/>
              <w:rPr>
                <w:szCs w:val="21"/>
              </w:rPr>
            </w:pPr>
            <w:r w:rsidRPr="000F5FD3">
              <w:rPr>
                <w:szCs w:val="21"/>
              </w:rPr>
              <w:t>1</w:t>
            </w:r>
          </w:p>
        </w:tc>
        <w:tc>
          <w:tcPr>
            <w:tcW w:w="1184" w:type="dxa"/>
          </w:tcPr>
          <w:p w:rsidR="008F520D" w:rsidRPr="000F5FD3" w:rsidRDefault="008F520D" w:rsidP="005D0ED9">
            <w:pPr>
              <w:jc w:val="center"/>
              <w:rPr>
                <w:szCs w:val="21"/>
              </w:rPr>
            </w:pPr>
            <w:r w:rsidRPr="000F5FD3">
              <w:rPr>
                <w:szCs w:val="21"/>
              </w:rPr>
              <w:t>第</w:t>
            </w:r>
            <w:r w:rsidRPr="000F5FD3">
              <w:rPr>
                <w:szCs w:val="21"/>
              </w:rPr>
              <w:t>3</w:t>
            </w:r>
            <w:r w:rsidRPr="000F5FD3">
              <w:rPr>
                <w:szCs w:val="21"/>
              </w:rPr>
              <w:t>章</w:t>
            </w:r>
          </w:p>
        </w:tc>
        <w:tc>
          <w:tcPr>
            <w:tcW w:w="3482" w:type="dxa"/>
          </w:tcPr>
          <w:p w:rsidR="008F520D" w:rsidRPr="00BA1651" w:rsidRDefault="00A00B8D" w:rsidP="00BA1651">
            <w:pPr>
              <w:jc w:val="center"/>
              <w:textAlignment w:val="baseline"/>
              <w:rPr>
                <w:szCs w:val="21"/>
              </w:rPr>
            </w:pPr>
            <w:r>
              <w:rPr>
                <w:szCs w:val="21"/>
              </w:rPr>
              <w:t>内部</w:t>
            </w:r>
            <w:r w:rsidR="007C70EC" w:rsidRPr="00BA1651">
              <w:rPr>
                <w:szCs w:val="21"/>
              </w:rPr>
              <w:t>环境</w:t>
            </w:r>
          </w:p>
        </w:tc>
        <w:tc>
          <w:tcPr>
            <w:tcW w:w="828" w:type="dxa"/>
          </w:tcPr>
          <w:p w:rsidR="008F520D" w:rsidRPr="000F5FD3" w:rsidRDefault="007C70EC" w:rsidP="008F520D">
            <w:pPr>
              <w:jc w:val="center"/>
              <w:rPr>
                <w:szCs w:val="21"/>
              </w:rPr>
            </w:pPr>
            <w:r w:rsidRPr="000F5FD3">
              <w:rPr>
                <w:szCs w:val="21"/>
              </w:rPr>
              <w:t>3</w:t>
            </w:r>
          </w:p>
        </w:tc>
        <w:tc>
          <w:tcPr>
            <w:tcW w:w="1474" w:type="dxa"/>
          </w:tcPr>
          <w:p w:rsidR="008F520D" w:rsidRPr="000F5FD3" w:rsidRDefault="008F520D" w:rsidP="005D0ED9">
            <w:pPr>
              <w:jc w:val="center"/>
              <w:rPr>
                <w:szCs w:val="21"/>
              </w:rPr>
            </w:pPr>
          </w:p>
        </w:tc>
      </w:tr>
      <w:tr w:rsidR="008F520D" w:rsidRPr="000F5FD3" w:rsidTr="00B05D22">
        <w:tblPrEx>
          <w:tblLook w:val="04A0"/>
        </w:tblPrEx>
        <w:tc>
          <w:tcPr>
            <w:tcW w:w="834" w:type="dxa"/>
          </w:tcPr>
          <w:p w:rsidR="008F520D" w:rsidRPr="000F5FD3" w:rsidRDefault="007C70EC" w:rsidP="005D0ED9">
            <w:pPr>
              <w:jc w:val="center"/>
              <w:rPr>
                <w:szCs w:val="21"/>
              </w:rPr>
            </w:pPr>
            <w:r w:rsidRPr="000F5FD3">
              <w:rPr>
                <w:szCs w:val="21"/>
              </w:rPr>
              <w:t>4</w:t>
            </w:r>
          </w:p>
        </w:tc>
        <w:tc>
          <w:tcPr>
            <w:tcW w:w="726" w:type="dxa"/>
          </w:tcPr>
          <w:p w:rsidR="008F520D" w:rsidRPr="000F5FD3" w:rsidRDefault="008F520D" w:rsidP="005D0ED9">
            <w:pPr>
              <w:jc w:val="center"/>
              <w:rPr>
                <w:szCs w:val="21"/>
              </w:rPr>
            </w:pPr>
            <w:r w:rsidRPr="000F5FD3">
              <w:rPr>
                <w:szCs w:val="21"/>
              </w:rPr>
              <w:t>1</w:t>
            </w:r>
          </w:p>
        </w:tc>
        <w:tc>
          <w:tcPr>
            <w:tcW w:w="1184" w:type="dxa"/>
          </w:tcPr>
          <w:p w:rsidR="008F520D" w:rsidRPr="000F5FD3" w:rsidRDefault="008F520D" w:rsidP="005D0ED9">
            <w:pPr>
              <w:jc w:val="center"/>
              <w:rPr>
                <w:szCs w:val="21"/>
              </w:rPr>
            </w:pPr>
            <w:r w:rsidRPr="000F5FD3">
              <w:rPr>
                <w:szCs w:val="21"/>
              </w:rPr>
              <w:t>第</w:t>
            </w:r>
            <w:r w:rsidRPr="000F5FD3">
              <w:rPr>
                <w:szCs w:val="21"/>
              </w:rPr>
              <w:t>4</w:t>
            </w:r>
            <w:r w:rsidRPr="000F5FD3">
              <w:rPr>
                <w:szCs w:val="21"/>
              </w:rPr>
              <w:t>章</w:t>
            </w:r>
          </w:p>
        </w:tc>
        <w:tc>
          <w:tcPr>
            <w:tcW w:w="3482" w:type="dxa"/>
          </w:tcPr>
          <w:p w:rsidR="008F520D" w:rsidRPr="00BA1651" w:rsidRDefault="008F520D" w:rsidP="00BA1651">
            <w:pPr>
              <w:jc w:val="center"/>
              <w:textAlignment w:val="baseline"/>
              <w:rPr>
                <w:szCs w:val="21"/>
              </w:rPr>
            </w:pPr>
            <w:r w:rsidRPr="00BA1651">
              <w:rPr>
                <w:szCs w:val="21"/>
              </w:rPr>
              <w:t>风险评估</w:t>
            </w:r>
          </w:p>
        </w:tc>
        <w:tc>
          <w:tcPr>
            <w:tcW w:w="828" w:type="dxa"/>
          </w:tcPr>
          <w:p w:rsidR="008F520D" w:rsidRPr="000F5FD3" w:rsidRDefault="007C70EC" w:rsidP="008F520D">
            <w:pPr>
              <w:jc w:val="center"/>
              <w:rPr>
                <w:szCs w:val="21"/>
              </w:rPr>
            </w:pPr>
            <w:r w:rsidRPr="000F5FD3">
              <w:rPr>
                <w:szCs w:val="21"/>
              </w:rPr>
              <w:t>3</w:t>
            </w:r>
          </w:p>
        </w:tc>
        <w:tc>
          <w:tcPr>
            <w:tcW w:w="1474" w:type="dxa"/>
          </w:tcPr>
          <w:p w:rsidR="008F520D" w:rsidRPr="000F5FD3" w:rsidRDefault="008F520D" w:rsidP="005D0ED9">
            <w:pPr>
              <w:jc w:val="center"/>
              <w:rPr>
                <w:szCs w:val="21"/>
              </w:rPr>
            </w:pPr>
          </w:p>
        </w:tc>
      </w:tr>
      <w:tr w:rsidR="007B185D" w:rsidRPr="000F5FD3" w:rsidTr="00B05D22">
        <w:tblPrEx>
          <w:tblLook w:val="04A0"/>
        </w:tblPrEx>
        <w:tc>
          <w:tcPr>
            <w:tcW w:w="834" w:type="dxa"/>
          </w:tcPr>
          <w:p w:rsidR="007B185D" w:rsidRPr="000F5FD3" w:rsidRDefault="007B185D" w:rsidP="005D0ED9">
            <w:pPr>
              <w:jc w:val="center"/>
              <w:rPr>
                <w:szCs w:val="21"/>
              </w:rPr>
            </w:pPr>
            <w:r w:rsidRPr="000F5FD3">
              <w:rPr>
                <w:szCs w:val="21"/>
              </w:rPr>
              <w:t>5</w:t>
            </w:r>
          </w:p>
        </w:tc>
        <w:tc>
          <w:tcPr>
            <w:tcW w:w="726" w:type="dxa"/>
          </w:tcPr>
          <w:p w:rsidR="007B185D" w:rsidRPr="000F5FD3" w:rsidRDefault="007B185D" w:rsidP="005D0ED9">
            <w:pPr>
              <w:jc w:val="center"/>
              <w:rPr>
                <w:szCs w:val="21"/>
              </w:rPr>
            </w:pPr>
            <w:r w:rsidRPr="000F5FD3">
              <w:rPr>
                <w:szCs w:val="21"/>
              </w:rPr>
              <w:t>1</w:t>
            </w:r>
          </w:p>
        </w:tc>
        <w:tc>
          <w:tcPr>
            <w:tcW w:w="1184" w:type="dxa"/>
          </w:tcPr>
          <w:p w:rsidR="007B185D" w:rsidRPr="000F5FD3" w:rsidRDefault="007B185D" w:rsidP="005D0ED9">
            <w:pPr>
              <w:jc w:val="center"/>
              <w:rPr>
                <w:szCs w:val="21"/>
              </w:rPr>
            </w:pPr>
            <w:r w:rsidRPr="000F5FD3">
              <w:rPr>
                <w:szCs w:val="21"/>
              </w:rPr>
              <w:t>第</w:t>
            </w:r>
            <w:r w:rsidR="00467536">
              <w:rPr>
                <w:rFonts w:hint="eastAsia"/>
                <w:szCs w:val="21"/>
              </w:rPr>
              <w:t>5</w:t>
            </w:r>
            <w:r w:rsidRPr="000F5FD3">
              <w:rPr>
                <w:szCs w:val="21"/>
              </w:rPr>
              <w:t>章</w:t>
            </w:r>
          </w:p>
        </w:tc>
        <w:tc>
          <w:tcPr>
            <w:tcW w:w="3482" w:type="dxa"/>
          </w:tcPr>
          <w:p w:rsidR="007B185D" w:rsidRPr="00BA1651" w:rsidRDefault="007B185D" w:rsidP="00BA1651">
            <w:pPr>
              <w:jc w:val="center"/>
              <w:textAlignment w:val="baseline"/>
              <w:rPr>
                <w:szCs w:val="21"/>
              </w:rPr>
            </w:pPr>
            <w:r w:rsidRPr="00BA1651">
              <w:rPr>
                <w:szCs w:val="21"/>
              </w:rPr>
              <w:t>信息与沟通</w:t>
            </w:r>
          </w:p>
        </w:tc>
        <w:tc>
          <w:tcPr>
            <w:tcW w:w="828" w:type="dxa"/>
          </w:tcPr>
          <w:p w:rsidR="007B185D" w:rsidRPr="000F5FD3" w:rsidRDefault="007B185D" w:rsidP="008F520D">
            <w:pPr>
              <w:jc w:val="center"/>
              <w:rPr>
                <w:szCs w:val="21"/>
              </w:rPr>
            </w:pPr>
            <w:r w:rsidRPr="000F5FD3">
              <w:rPr>
                <w:szCs w:val="21"/>
              </w:rPr>
              <w:t>3</w:t>
            </w:r>
          </w:p>
        </w:tc>
        <w:tc>
          <w:tcPr>
            <w:tcW w:w="1474" w:type="dxa"/>
          </w:tcPr>
          <w:p w:rsidR="007B185D" w:rsidRPr="000F5FD3" w:rsidRDefault="007B185D" w:rsidP="005D0ED9">
            <w:pPr>
              <w:jc w:val="center"/>
              <w:rPr>
                <w:sz w:val="18"/>
                <w:szCs w:val="18"/>
              </w:rPr>
            </w:pPr>
          </w:p>
        </w:tc>
      </w:tr>
      <w:tr w:rsidR="007B185D" w:rsidRPr="000F5FD3" w:rsidTr="00B05D22">
        <w:tblPrEx>
          <w:tblLook w:val="04A0"/>
        </w:tblPrEx>
        <w:tc>
          <w:tcPr>
            <w:tcW w:w="834" w:type="dxa"/>
          </w:tcPr>
          <w:p w:rsidR="007B185D" w:rsidRPr="000F5FD3" w:rsidRDefault="007B185D" w:rsidP="005D0ED9">
            <w:pPr>
              <w:jc w:val="center"/>
              <w:rPr>
                <w:szCs w:val="21"/>
              </w:rPr>
            </w:pPr>
            <w:r w:rsidRPr="000F5FD3">
              <w:rPr>
                <w:szCs w:val="21"/>
              </w:rPr>
              <w:t>6</w:t>
            </w:r>
          </w:p>
        </w:tc>
        <w:tc>
          <w:tcPr>
            <w:tcW w:w="726" w:type="dxa"/>
          </w:tcPr>
          <w:p w:rsidR="007B185D" w:rsidRPr="000F5FD3" w:rsidRDefault="007B185D" w:rsidP="005D0ED9">
            <w:pPr>
              <w:jc w:val="center"/>
              <w:rPr>
                <w:szCs w:val="21"/>
              </w:rPr>
            </w:pPr>
            <w:r w:rsidRPr="000F5FD3">
              <w:rPr>
                <w:szCs w:val="21"/>
              </w:rPr>
              <w:t>1</w:t>
            </w:r>
          </w:p>
        </w:tc>
        <w:tc>
          <w:tcPr>
            <w:tcW w:w="1184" w:type="dxa"/>
          </w:tcPr>
          <w:p w:rsidR="007B185D" w:rsidRPr="000F5FD3" w:rsidRDefault="007B185D" w:rsidP="005D0ED9">
            <w:pPr>
              <w:jc w:val="center"/>
              <w:rPr>
                <w:szCs w:val="21"/>
              </w:rPr>
            </w:pPr>
            <w:r w:rsidRPr="000F5FD3">
              <w:rPr>
                <w:szCs w:val="21"/>
              </w:rPr>
              <w:t>第</w:t>
            </w:r>
            <w:r w:rsidR="00467536">
              <w:rPr>
                <w:rFonts w:hint="eastAsia"/>
                <w:szCs w:val="21"/>
              </w:rPr>
              <w:t>6</w:t>
            </w:r>
            <w:r w:rsidRPr="000F5FD3">
              <w:rPr>
                <w:szCs w:val="21"/>
              </w:rPr>
              <w:t>章</w:t>
            </w:r>
          </w:p>
        </w:tc>
        <w:tc>
          <w:tcPr>
            <w:tcW w:w="3482" w:type="dxa"/>
          </w:tcPr>
          <w:p w:rsidR="007B185D" w:rsidRPr="00BA1651" w:rsidRDefault="007B185D" w:rsidP="00BA1651">
            <w:pPr>
              <w:jc w:val="center"/>
              <w:textAlignment w:val="baseline"/>
              <w:rPr>
                <w:szCs w:val="21"/>
              </w:rPr>
            </w:pPr>
            <w:r w:rsidRPr="00BA1651">
              <w:rPr>
                <w:szCs w:val="21"/>
              </w:rPr>
              <w:t>内部监督（评价）</w:t>
            </w:r>
          </w:p>
        </w:tc>
        <w:tc>
          <w:tcPr>
            <w:tcW w:w="828" w:type="dxa"/>
          </w:tcPr>
          <w:p w:rsidR="007B185D" w:rsidRPr="000F5FD3" w:rsidRDefault="007B185D" w:rsidP="008F520D">
            <w:pPr>
              <w:jc w:val="center"/>
              <w:rPr>
                <w:szCs w:val="21"/>
              </w:rPr>
            </w:pPr>
            <w:r w:rsidRPr="000F5FD3">
              <w:rPr>
                <w:szCs w:val="21"/>
              </w:rPr>
              <w:t>3</w:t>
            </w:r>
          </w:p>
        </w:tc>
        <w:tc>
          <w:tcPr>
            <w:tcW w:w="1474" w:type="dxa"/>
          </w:tcPr>
          <w:p w:rsidR="007B185D" w:rsidRPr="000F5FD3" w:rsidRDefault="007B185D" w:rsidP="005D0ED9">
            <w:pPr>
              <w:jc w:val="center"/>
              <w:rPr>
                <w:sz w:val="18"/>
                <w:szCs w:val="18"/>
              </w:rPr>
            </w:pPr>
          </w:p>
        </w:tc>
      </w:tr>
      <w:tr w:rsidR="007B185D" w:rsidRPr="000F5FD3" w:rsidTr="00B05D22">
        <w:tblPrEx>
          <w:tblLook w:val="04A0"/>
        </w:tblPrEx>
        <w:tc>
          <w:tcPr>
            <w:tcW w:w="834" w:type="dxa"/>
          </w:tcPr>
          <w:p w:rsidR="007B185D" w:rsidRPr="000F5FD3" w:rsidRDefault="007B185D" w:rsidP="005D0ED9">
            <w:pPr>
              <w:jc w:val="center"/>
              <w:rPr>
                <w:szCs w:val="21"/>
              </w:rPr>
            </w:pPr>
          </w:p>
        </w:tc>
        <w:tc>
          <w:tcPr>
            <w:tcW w:w="726" w:type="dxa"/>
          </w:tcPr>
          <w:p w:rsidR="007B185D" w:rsidRPr="000F5FD3" w:rsidRDefault="007B185D" w:rsidP="005D0ED9">
            <w:pPr>
              <w:jc w:val="center"/>
              <w:rPr>
                <w:szCs w:val="21"/>
              </w:rPr>
            </w:pPr>
          </w:p>
        </w:tc>
        <w:tc>
          <w:tcPr>
            <w:tcW w:w="1184" w:type="dxa"/>
          </w:tcPr>
          <w:p w:rsidR="007B185D" w:rsidRPr="000F5FD3" w:rsidRDefault="007B185D" w:rsidP="005D0ED9">
            <w:pPr>
              <w:jc w:val="center"/>
              <w:rPr>
                <w:szCs w:val="21"/>
              </w:rPr>
            </w:pPr>
          </w:p>
        </w:tc>
        <w:tc>
          <w:tcPr>
            <w:tcW w:w="3482" w:type="dxa"/>
          </w:tcPr>
          <w:p w:rsidR="007B185D" w:rsidRPr="000F5FD3" w:rsidRDefault="007B185D" w:rsidP="00BA1651">
            <w:pPr>
              <w:jc w:val="center"/>
              <w:textAlignment w:val="baseline"/>
              <w:rPr>
                <w:b/>
                <w:szCs w:val="21"/>
              </w:rPr>
            </w:pPr>
            <w:r w:rsidRPr="000F5FD3">
              <w:rPr>
                <w:b/>
                <w:szCs w:val="21"/>
              </w:rPr>
              <w:t>第三篇：控制活动</w:t>
            </w:r>
          </w:p>
        </w:tc>
        <w:tc>
          <w:tcPr>
            <w:tcW w:w="828" w:type="dxa"/>
          </w:tcPr>
          <w:p w:rsidR="007B185D" w:rsidRPr="000F5FD3" w:rsidRDefault="007B185D" w:rsidP="008F520D">
            <w:pPr>
              <w:jc w:val="center"/>
              <w:rPr>
                <w:szCs w:val="21"/>
              </w:rPr>
            </w:pPr>
          </w:p>
        </w:tc>
        <w:tc>
          <w:tcPr>
            <w:tcW w:w="1474" w:type="dxa"/>
          </w:tcPr>
          <w:p w:rsidR="007B185D" w:rsidRPr="000F5FD3" w:rsidRDefault="007B185D" w:rsidP="005D0ED9">
            <w:pPr>
              <w:jc w:val="center"/>
              <w:rPr>
                <w:sz w:val="18"/>
                <w:szCs w:val="18"/>
              </w:rPr>
            </w:pPr>
          </w:p>
        </w:tc>
      </w:tr>
      <w:tr w:rsidR="008F520D" w:rsidRPr="000F5FD3" w:rsidTr="00B05D22">
        <w:tblPrEx>
          <w:tblLook w:val="04A0"/>
        </w:tblPrEx>
        <w:tc>
          <w:tcPr>
            <w:tcW w:w="834" w:type="dxa"/>
          </w:tcPr>
          <w:p w:rsidR="008F520D" w:rsidRPr="000F5FD3" w:rsidRDefault="00391314" w:rsidP="005D0ED9">
            <w:pPr>
              <w:jc w:val="center"/>
              <w:rPr>
                <w:szCs w:val="21"/>
              </w:rPr>
            </w:pPr>
            <w:r w:rsidRPr="000F5FD3">
              <w:rPr>
                <w:szCs w:val="21"/>
              </w:rPr>
              <w:t>7</w:t>
            </w:r>
          </w:p>
        </w:tc>
        <w:tc>
          <w:tcPr>
            <w:tcW w:w="726" w:type="dxa"/>
          </w:tcPr>
          <w:p w:rsidR="008F520D" w:rsidRPr="000F5FD3" w:rsidRDefault="008F520D" w:rsidP="005D0ED9">
            <w:pPr>
              <w:jc w:val="center"/>
              <w:rPr>
                <w:szCs w:val="21"/>
              </w:rPr>
            </w:pPr>
            <w:r w:rsidRPr="000F5FD3">
              <w:rPr>
                <w:szCs w:val="21"/>
              </w:rPr>
              <w:t>1</w:t>
            </w:r>
          </w:p>
        </w:tc>
        <w:tc>
          <w:tcPr>
            <w:tcW w:w="1184" w:type="dxa"/>
          </w:tcPr>
          <w:p w:rsidR="008F520D" w:rsidRPr="000F5FD3" w:rsidRDefault="008F520D" w:rsidP="005D0ED9">
            <w:pPr>
              <w:jc w:val="center"/>
              <w:rPr>
                <w:szCs w:val="21"/>
              </w:rPr>
            </w:pPr>
            <w:r w:rsidRPr="000F5FD3">
              <w:rPr>
                <w:szCs w:val="21"/>
              </w:rPr>
              <w:t>第</w:t>
            </w:r>
            <w:r w:rsidR="00467536">
              <w:rPr>
                <w:rFonts w:hint="eastAsia"/>
                <w:szCs w:val="21"/>
              </w:rPr>
              <w:t>7</w:t>
            </w:r>
            <w:r w:rsidRPr="000F5FD3">
              <w:rPr>
                <w:szCs w:val="21"/>
              </w:rPr>
              <w:t>章</w:t>
            </w:r>
          </w:p>
        </w:tc>
        <w:tc>
          <w:tcPr>
            <w:tcW w:w="3482" w:type="dxa"/>
          </w:tcPr>
          <w:p w:rsidR="008F520D" w:rsidRPr="00BA1651" w:rsidRDefault="007C70EC" w:rsidP="00BA1651">
            <w:pPr>
              <w:jc w:val="center"/>
              <w:textAlignment w:val="baseline"/>
              <w:rPr>
                <w:szCs w:val="21"/>
              </w:rPr>
            </w:pPr>
            <w:r w:rsidRPr="00BA1651">
              <w:rPr>
                <w:szCs w:val="21"/>
              </w:rPr>
              <w:t>控制活动</w:t>
            </w:r>
            <w:proofErr w:type="gramStart"/>
            <w:r w:rsidRPr="00BA1651">
              <w:rPr>
                <w:szCs w:val="21"/>
              </w:rPr>
              <w:t>—</w:t>
            </w:r>
            <w:r w:rsidR="00E55968" w:rsidRPr="00BA1651">
              <w:rPr>
                <w:szCs w:val="21"/>
              </w:rPr>
              <w:t>全面</w:t>
            </w:r>
            <w:proofErr w:type="gramEnd"/>
            <w:r w:rsidR="00E55968" w:rsidRPr="00BA1651">
              <w:rPr>
                <w:szCs w:val="21"/>
              </w:rPr>
              <w:t>预算</w:t>
            </w:r>
            <w:r w:rsidRPr="00BA1651">
              <w:rPr>
                <w:szCs w:val="21"/>
              </w:rPr>
              <w:t>控制</w:t>
            </w:r>
          </w:p>
        </w:tc>
        <w:tc>
          <w:tcPr>
            <w:tcW w:w="828" w:type="dxa"/>
          </w:tcPr>
          <w:p w:rsidR="008F520D" w:rsidRPr="000F5FD3" w:rsidRDefault="007C70EC" w:rsidP="008F520D">
            <w:pPr>
              <w:jc w:val="center"/>
              <w:rPr>
                <w:szCs w:val="21"/>
              </w:rPr>
            </w:pPr>
            <w:r w:rsidRPr="000F5FD3">
              <w:rPr>
                <w:szCs w:val="21"/>
              </w:rPr>
              <w:t>3</w:t>
            </w:r>
          </w:p>
        </w:tc>
        <w:tc>
          <w:tcPr>
            <w:tcW w:w="1474" w:type="dxa"/>
          </w:tcPr>
          <w:p w:rsidR="008F520D" w:rsidRPr="003E3859" w:rsidRDefault="00E55968" w:rsidP="005D0ED9">
            <w:pPr>
              <w:jc w:val="center"/>
              <w:rPr>
                <w:sz w:val="18"/>
                <w:szCs w:val="18"/>
              </w:rPr>
            </w:pPr>
            <w:r w:rsidRPr="003E3859">
              <w:rPr>
                <w:sz w:val="18"/>
                <w:szCs w:val="18"/>
              </w:rPr>
              <w:t>配合实操流程</w:t>
            </w:r>
          </w:p>
        </w:tc>
      </w:tr>
      <w:tr w:rsidR="008F520D" w:rsidRPr="000F5FD3" w:rsidTr="00B05D22">
        <w:tblPrEx>
          <w:tblLook w:val="04A0"/>
        </w:tblPrEx>
        <w:tc>
          <w:tcPr>
            <w:tcW w:w="834" w:type="dxa"/>
          </w:tcPr>
          <w:p w:rsidR="008F520D" w:rsidRPr="000F5FD3" w:rsidRDefault="00391314" w:rsidP="005D0ED9">
            <w:pPr>
              <w:jc w:val="center"/>
              <w:rPr>
                <w:szCs w:val="21"/>
              </w:rPr>
            </w:pPr>
            <w:r w:rsidRPr="000F5FD3">
              <w:rPr>
                <w:szCs w:val="21"/>
              </w:rPr>
              <w:t>8</w:t>
            </w:r>
          </w:p>
        </w:tc>
        <w:tc>
          <w:tcPr>
            <w:tcW w:w="726" w:type="dxa"/>
          </w:tcPr>
          <w:p w:rsidR="008F520D" w:rsidRPr="000F5FD3" w:rsidRDefault="008F520D" w:rsidP="005D0ED9">
            <w:pPr>
              <w:jc w:val="center"/>
              <w:rPr>
                <w:szCs w:val="21"/>
              </w:rPr>
            </w:pPr>
            <w:r w:rsidRPr="000F5FD3">
              <w:rPr>
                <w:szCs w:val="21"/>
              </w:rPr>
              <w:t>1</w:t>
            </w:r>
          </w:p>
        </w:tc>
        <w:tc>
          <w:tcPr>
            <w:tcW w:w="1184" w:type="dxa"/>
          </w:tcPr>
          <w:p w:rsidR="008F520D" w:rsidRPr="000F5FD3" w:rsidRDefault="008F520D" w:rsidP="005D0ED9">
            <w:pPr>
              <w:jc w:val="center"/>
              <w:rPr>
                <w:szCs w:val="21"/>
              </w:rPr>
            </w:pPr>
            <w:r w:rsidRPr="000F5FD3">
              <w:rPr>
                <w:szCs w:val="21"/>
              </w:rPr>
              <w:t>第</w:t>
            </w:r>
            <w:r w:rsidR="007B185D" w:rsidRPr="000F5FD3">
              <w:rPr>
                <w:szCs w:val="21"/>
              </w:rPr>
              <w:t>8</w:t>
            </w:r>
            <w:r w:rsidRPr="000F5FD3">
              <w:rPr>
                <w:szCs w:val="21"/>
              </w:rPr>
              <w:t>章</w:t>
            </w:r>
          </w:p>
        </w:tc>
        <w:tc>
          <w:tcPr>
            <w:tcW w:w="3482" w:type="dxa"/>
          </w:tcPr>
          <w:p w:rsidR="008F520D" w:rsidRPr="00BA1651" w:rsidRDefault="00E55968" w:rsidP="00BA1651">
            <w:pPr>
              <w:jc w:val="center"/>
              <w:textAlignment w:val="baseline"/>
              <w:rPr>
                <w:szCs w:val="21"/>
              </w:rPr>
            </w:pPr>
            <w:r w:rsidRPr="00BA1651">
              <w:rPr>
                <w:szCs w:val="21"/>
              </w:rPr>
              <w:t>控制活动</w:t>
            </w:r>
            <w:r w:rsidRPr="00BA1651">
              <w:rPr>
                <w:szCs w:val="21"/>
              </w:rPr>
              <w:t>—</w:t>
            </w:r>
            <w:r w:rsidRPr="00BA1651">
              <w:rPr>
                <w:szCs w:val="21"/>
              </w:rPr>
              <w:t>营运资金控制</w:t>
            </w:r>
          </w:p>
        </w:tc>
        <w:tc>
          <w:tcPr>
            <w:tcW w:w="828" w:type="dxa"/>
          </w:tcPr>
          <w:p w:rsidR="008F520D" w:rsidRPr="000F5FD3" w:rsidRDefault="00E55968" w:rsidP="009C025A">
            <w:pPr>
              <w:jc w:val="center"/>
              <w:rPr>
                <w:szCs w:val="21"/>
              </w:rPr>
            </w:pPr>
            <w:r w:rsidRPr="000F5FD3">
              <w:rPr>
                <w:szCs w:val="21"/>
              </w:rPr>
              <w:t>3</w:t>
            </w:r>
          </w:p>
        </w:tc>
        <w:tc>
          <w:tcPr>
            <w:tcW w:w="1474" w:type="dxa"/>
          </w:tcPr>
          <w:p w:rsidR="008F520D" w:rsidRPr="003E3859" w:rsidRDefault="003E3859" w:rsidP="005D0ED9">
            <w:pPr>
              <w:jc w:val="center"/>
              <w:rPr>
                <w:sz w:val="18"/>
                <w:szCs w:val="18"/>
              </w:rPr>
            </w:pPr>
            <w:r w:rsidRPr="003E3859">
              <w:rPr>
                <w:sz w:val="18"/>
                <w:szCs w:val="18"/>
              </w:rPr>
              <w:t>配合实操流程</w:t>
            </w:r>
          </w:p>
        </w:tc>
      </w:tr>
      <w:tr w:rsidR="008F520D" w:rsidRPr="000F5FD3" w:rsidTr="00B05D22">
        <w:tblPrEx>
          <w:tblLook w:val="04A0"/>
        </w:tblPrEx>
        <w:tc>
          <w:tcPr>
            <w:tcW w:w="834" w:type="dxa"/>
          </w:tcPr>
          <w:p w:rsidR="008F520D" w:rsidRPr="000F5FD3" w:rsidRDefault="00391314" w:rsidP="005D0ED9">
            <w:pPr>
              <w:jc w:val="center"/>
              <w:rPr>
                <w:szCs w:val="21"/>
              </w:rPr>
            </w:pPr>
            <w:r w:rsidRPr="000F5FD3">
              <w:rPr>
                <w:szCs w:val="21"/>
              </w:rPr>
              <w:t>9</w:t>
            </w:r>
          </w:p>
        </w:tc>
        <w:tc>
          <w:tcPr>
            <w:tcW w:w="726" w:type="dxa"/>
          </w:tcPr>
          <w:p w:rsidR="008F520D" w:rsidRPr="000F5FD3" w:rsidRDefault="008F520D" w:rsidP="005D0ED9">
            <w:pPr>
              <w:jc w:val="center"/>
              <w:rPr>
                <w:szCs w:val="21"/>
              </w:rPr>
            </w:pPr>
            <w:r w:rsidRPr="000F5FD3">
              <w:rPr>
                <w:szCs w:val="21"/>
              </w:rPr>
              <w:t>1</w:t>
            </w:r>
          </w:p>
        </w:tc>
        <w:tc>
          <w:tcPr>
            <w:tcW w:w="1184" w:type="dxa"/>
          </w:tcPr>
          <w:p w:rsidR="008F520D" w:rsidRPr="000F5FD3" w:rsidRDefault="008F520D" w:rsidP="005D0ED9">
            <w:pPr>
              <w:jc w:val="center"/>
              <w:rPr>
                <w:szCs w:val="21"/>
              </w:rPr>
            </w:pPr>
            <w:r w:rsidRPr="000F5FD3">
              <w:rPr>
                <w:szCs w:val="21"/>
              </w:rPr>
              <w:t>第</w:t>
            </w:r>
            <w:r w:rsidR="007B185D" w:rsidRPr="000F5FD3">
              <w:rPr>
                <w:szCs w:val="21"/>
              </w:rPr>
              <w:t>9</w:t>
            </w:r>
            <w:r w:rsidRPr="000F5FD3">
              <w:rPr>
                <w:szCs w:val="21"/>
              </w:rPr>
              <w:t>章</w:t>
            </w:r>
          </w:p>
        </w:tc>
        <w:tc>
          <w:tcPr>
            <w:tcW w:w="3482" w:type="dxa"/>
          </w:tcPr>
          <w:p w:rsidR="008F520D" w:rsidRPr="000F5FD3" w:rsidRDefault="008E02B0" w:rsidP="00BA1651">
            <w:pPr>
              <w:jc w:val="center"/>
              <w:textAlignment w:val="baseline"/>
              <w:rPr>
                <w:szCs w:val="21"/>
              </w:rPr>
            </w:pPr>
            <w:r w:rsidRPr="000F5FD3">
              <w:rPr>
                <w:szCs w:val="21"/>
              </w:rPr>
              <w:t>控制活动</w:t>
            </w:r>
            <w:r w:rsidRPr="000F5FD3">
              <w:rPr>
                <w:szCs w:val="21"/>
              </w:rPr>
              <w:t>—</w:t>
            </w:r>
            <w:r w:rsidR="002C3072">
              <w:rPr>
                <w:szCs w:val="21"/>
              </w:rPr>
              <w:t>采购业务</w:t>
            </w:r>
            <w:r w:rsidRPr="000F5FD3">
              <w:rPr>
                <w:szCs w:val="21"/>
              </w:rPr>
              <w:t>控制</w:t>
            </w:r>
          </w:p>
        </w:tc>
        <w:tc>
          <w:tcPr>
            <w:tcW w:w="828" w:type="dxa"/>
          </w:tcPr>
          <w:p w:rsidR="008F520D" w:rsidRPr="000F5FD3" w:rsidRDefault="0004093E" w:rsidP="009C025A">
            <w:pPr>
              <w:jc w:val="center"/>
              <w:rPr>
                <w:szCs w:val="21"/>
              </w:rPr>
            </w:pPr>
            <w:r w:rsidRPr="000F5FD3">
              <w:rPr>
                <w:szCs w:val="21"/>
              </w:rPr>
              <w:t>3</w:t>
            </w:r>
          </w:p>
        </w:tc>
        <w:tc>
          <w:tcPr>
            <w:tcW w:w="1474" w:type="dxa"/>
          </w:tcPr>
          <w:p w:rsidR="008F520D" w:rsidRPr="003E3859" w:rsidRDefault="003E3859" w:rsidP="005D0ED9">
            <w:pPr>
              <w:jc w:val="center"/>
              <w:rPr>
                <w:sz w:val="18"/>
                <w:szCs w:val="18"/>
              </w:rPr>
            </w:pPr>
            <w:r w:rsidRPr="003E3859">
              <w:rPr>
                <w:sz w:val="18"/>
                <w:szCs w:val="18"/>
              </w:rPr>
              <w:t>配合实操流程</w:t>
            </w:r>
          </w:p>
        </w:tc>
      </w:tr>
      <w:tr w:rsidR="008F520D" w:rsidRPr="000F5FD3" w:rsidTr="00B05D22">
        <w:tblPrEx>
          <w:tblLook w:val="04A0"/>
        </w:tblPrEx>
        <w:tc>
          <w:tcPr>
            <w:tcW w:w="834" w:type="dxa"/>
          </w:tcPr>
          <w:p w:rsidR="008F520D" w:rsidRPr="000F5FD3" w:rsidRDefault="00391314" w:rsidP="005D0ED9">
            <w:pPr>
              <w:jc w:val="center"/>
              <w:rPr>
                <w:szCs w:val="21"/>
              </w:rPr>
            </w:pPr>
            <w:r w:rsidRPr="000F5FD3">
              <w:rPr>
                <w:szCs w:val="21"/>
              </w:rPr>
              <w:t>10</w:t>
            </w:r>
          </w:p>
        </w:tc>
        <w:tc>
          <w:tcPr>
            <w:tcW w:w="726" w:type="dxa"/>
          </w:tcPr>
          <w:p w:rsidR="008F520D" w:rsidRPr="000F5FD3" w:rsidRDefault="008F520D" w:rsidP="005D0ED9">
            <w:pPr>
              <w:jc w:val="center"/>
              <w:rPr>
                <w:bCs/>
                <w:szCs w:val="21"/>
              </w:rPr>
            </w:pPr>
            <w:r w:rsidRPr="000F5FD3">
              <w:rPr>
                <w:bCs/>
                <w:szCs w:val="21"/>
              </w:rPr>
              <w:t>1</w:t>
            </w:r>
          </w:p>
        </w:tc>
        <w:tc>
          <w:tcPr>
            <w:tcW w:w="1184" w:type="dxa"/>
          </w:tcPr>
          <w:p w:rsidR="008F520D" w:rsidRPr="000F5FD3" w:rsidRDefault="008F520D" w:rsidP="005D0ED9">
            <w:pPr>
              <w:jc w:val="center"/>
              <w:rPr>
                <w:szCs w:val="21"/>
              </w:rPr>
            </w:pPr>
            <w:r w:rsidRPr="000F5FD3">
              <w:rPr>
                <w:szCs w:val="21"/>
              </w:rPr>
              <w:t>第</w:t>
            </w:r>
            <w:r w:rsidR="007B185D" w:rsidRPr="000F5FD3">
              <w:rPr>
                <w:szCs w:val="21"/>
              </w:rPr>
              <w:t>10</w:t>
            </w:r>
            <w:r w:rsidRPr="000F5FD3">
              <w:rPr>
                <w:szCs w:val="21"/>
              </w:rPr>
              <w:t>章</w:t>
            </w:r>
          </w:p>
        </w:tc>
        <w:tc>
          <w:tcPr>
            <w:tcW w:w="3482" w:type="dxa"/>
          </w:tcPr>
          <w:p w:rsidR="008F520D" w:rsidRPr="00BA1651" w:rsidRDefault="008E02B0" w:rsidP="00BA1651">
            <w:pPr>
              <w:jc w:val="center"/>
              <w:textAlignment w:val="baseline"/>
              <w:rPr>
                <w:szCs w:val="21"/>
              </w:rPr>
            </w:pPr>
            <w:r w:rsidRPr="00BA1651">
              <w:rPr>
                <w:szCs w:val="21"/>
              </w:rPr>
              <w:t>控制活动</w:t>
            </w:r>
            <w:r w:rsidRPr="00BA1651">
              <w:rPr>
                <w:szCs w:val="21"/>
              </w:rPr>
              <w:t>—</w:t>
            </w:r>
            <w:r w:rsidR="002C3072">
              <w:rPr>
                <w:szCs w:val="21"/>
              </w:rPr>
              <w:t>存货业务</w:t>
            </w:r>
            <w:r w:rsidRPr="00BA1651">
              <w:rPr>
                <w:szCs w:val="21"/>
              </w:rPr>
              <w:t>控制</w:t>
            </w:r>
          </w:p>
        </w:tc>
        <w:tc>
          <w:tcPr>
            <w:tcW w:w="828" w:type="dxa"/>
          </w:tcPr>
          <w:p w:rsidR="008F520D" w:rsidRPr="000F5FD3" w:rsidRDefault="0004093E" w:rsidP="009C025A">
            <w:pPr>
              <w:jc w:val="center"/>
              <w:rPr>
                <w:szCs w:val="21"/>
              </w:rPr>
            </w:pPr>
            <w:r w:rsidRPr="000F5FD3">
              <w:rPr>
                <w:szCs w:val="21"/>
              </w:rPr>
              <w:t>3</w:t>
            </w:r>
          </w:p>
        </w:tc>
        <w:tc>
          <w:tcPr>
            <w:tcW w:w="1474" w:type="dxa"/>
          </w:tcPr>
          <w:p w:rsidR="008F520D" w:rsidRPr="003E3859" w:rsidRDefault="003E3859" w:rsidP="00952FBD">
            <w:pPr>
              <w:jc w:val="center"/>
              <w:rPr>
                <w:sz w:val="18"/>
                <w:szCs w:val="18"/>
              </w:rPr>
            </w:pPr>
            <w:r w:rsidRPr="003E3859">
              <w:rPr>
                <w:sz w:val="18"/>
                <w:szCs w:val="18"/>
              </w:rPr>
              <w:t>配合实操流程</w:t>
            </w:r>
          </w:p>
        </w:tc>
      </w:tr>
      <w:tr w:rsidR="00B05D22" w:rsidRPr="000F5FD3" w:rsidTr="00B05D22">
        <w:tblPrEx>
          <w:tblLook w:val="04A0"/>
        </w:tblPrEx>
        <w:tc>
          <w:tcPr>
            <w:tcW w:w="834" w:type="dxa"/>
          </w:tcPr>
          <w:p w:rsidR="00B05D22" w:rsidRPr="000F5FD3" w:rsidRDefault="00391314" w:rsidP="005D0ED9">
            <w:pPr>
              <w:jc w:val="center"/>
              <w:rPr>
                <w:szCs w:val="21"/>
              </w:rPr>
            </w:pPr>
            <w:r w:rsidRPr="000F5FD3">
              <w:rPr>
                <w:szCs w:val="21"/>
              </w:rPr>
              <w:t>11</w:t>
            </w:r>
          </w:p>
        </w:tc>
        <w:tc>
          <w:tcPr>
            <w:tcW w:w="726" w:type="dxa"/>
          </w:tcPr>
          <w:p w:rsidR="00B05D22" w:rsidRPr="000F5FD3" w:rsidRDefault="00B05D22" w:rsidP="005D0ED9">
            <w:pPr>
              <w:jc w:val="center"/>
              <w:rPr>
                <w:bCs/>
                <w:szCs w:val="21"/>
              </w:rPr>
            </w:pPr>
            <w:r w:rsidRPr="000F5FD3">
              <w:rPr>
                <w:bCs/>
                <w:szCs w:val="21"/>
              </w:rPr>
              <w:t>1</w:t>
            </w:r>
          </w:p>
        </w:tc>
        <w:tc>
          <w:tcPr>
            <w:tcW w:w="1184" w:type="dxa"/>
          </w:tcPr>
          <w:p w:rsidR="00B05D22" w:rsidRPr="000F5FD3" w:rsidRDefault="00B05D22" w:rsidP="005D0ED9">
            <w:pPr>
              <w:jc w:val="center"/>
              <w:rPr>
                <w:szCs w:val="21"/>
              </w:rPr>
            </w:pPr>
            <w:r w:rsidRPr="000F5FD3">
              <w:rPr>
                <w:szCs w:val="21"/>
              </w:rPr>
              <w:t>第</w:t>
            </w:r>
            <w:r w:rsidR="007B185D" w:rsidRPr="000F5FD3">
              <w:rPr>
                <w:szCs w:val="21"/>
              </w:rPr>
              <w:t>11</w:t>
            </w:r>
            <w:r w:rsidRPr="000F5FD3">
              <w:rPr>
                <w:szCs w:val="21"/>
              </w:rPr>
              <w:t>章</w:t>
            </w:r>
          </w:p>
        </w:tc>
        <w:tc>
          <w:tcPr>
            <w:tcW w:w="3482" w:type="dxa"/>
          </w:tcPr>
          <w:p w:rsidR="00B05D22" w:rsidRPr="00BA1651" w:rsidRDefault="0004093E" w:rsidP="00BA1651">
            <w:pPr>
              <w:jc w:val="center"/>
              <w:textAlignment w:val="baseline"/>
              <w:rPr>
                <w:szCs w:val="21"/>
              </w:rPr>
            </w:pPr>
            <w:r w:rsidRPr="00BA1651">
              <w:rPr>
                <w:szCs w:val="21"/>
              </w:rPr>
              <w:t>控制活动</w:t>
            </w:r>
            <w:r w:rsidRPr="00BA1651">
              <w:rPr>
                <w:szCs w:val="21"/>
              </w:rPr>
              <w:t>—</w:t>
            </w:r>
            <w:r w:rsidRPr="00BA1651">
              <w:rPr>
                <w:szCs w:val="21"/>
              </w:rPr>
              <w:t>成本费用控制</w:t>
            </w:r>
          </w:p>
        </w:tc>
        <w:tc>
          <w:tcPr>
            <w:tcW w:w="828" w:type="dxa"/>
          </w:tcPr>
          <w:p w:rsidR="00B05D22" w:rsidRPr="000F5FD3" w:rsidRDefault="0004093E" w:rsidP="009C025A">
            <w:pPr>
              <w:jc w:val="center"/>
              <w:rPr>
                <w:szCs w:val="21"/>
              </w:rPr>
            </w:pPr>
            <w:r w:rsidRPr="000F5FD3">
              <w:rPr>
                <w:szCs w:val="21"/>
              </w:rPr>
              <w:t>3</w:t>
            </w:r>
          </w:p>
        </w:tc>
        <w:tc>
          <w:tcPr>
            <w:tcW w:w="1474" w:type="dxa"/>
          </w:tcPr>
          <w:p w:rsidR="00B05D22" w:rsidRPr="003E3859" w:rsidRDefault="003E3859" w:rsidP="005D0ED9">
            <w:pPr>
              <w:jc w:val="center"/>
              <w:rPr>
                <w:sz w:val="18"/>
                <w:szCs w:val="18"/>
              </w:rPr>
            </w:pPr>
            <w:r w:rsidRPr="003E3859">
              <w:rPr>
                <w:sz w:val="18"/>
                <w:szCs w:val="18"/>
              </w:rPr>
              <w:t>配合实操流程</w:t>
            </w:r>
          </w:p>
        </w:tc>
      </w:tr>
      <w:tr w:rsidR="00B05D22" w:rsidRPr="000F5FD3" w:rsidTr="00B05D22">
        <w:tblPrEx>
          <w:tblLook w:val="04A0"/>
        </w:tblPrEx>
        <w:tc>
          <w:tcPr>
            <w:tcW w:w="834" w:type="dxa"/>
          </w:tcPr>
          <w:p w:rsidR="00B05D22" w:rsidRPr="000F5FD3" w:rsidRDefault="0004093E" w:rsidP="005D0ED9">
            <w:pPr>
              <w:jc w:val="center"/>
              <w:rPr>
                <w:szCs w:val="21"/>
              </w:rPr>
            </w:pPr>
            <w:r w:rsidRPr="000F5FD3">
              <w:rPr>
                <w:szCs w:val="21"/>
              </w:rPr>
              <w:t>1</w:t>
            </w:r>
            <w:r w:rsidR="00391314" w:rsidRPr="000F5FD3">
              <w:rPr>
                <w:szCs w:val="21"/>
              </w:rPr>
              <w:t>2</w:t>
            </w:r>
          </w:p>
        </w:tc>
        <w:tc>
          <w:tcPr>
            <w:tcW w:w="726" w:type="dxa"/>
          </w:tcPr>
          <w:p w:rsidR="00B05D22" w:rsidRPr="000F5FD3" w:rsidRDefault="00B05D22" w:rsidP="005D0ED9">
            <w:pPr>
              <w:jc w:val="center"/>
              <w:rPr>
                <w:bCs/>
                <w:szCs w:val="21"/>
              </w:rPr>
            </w:pPr>
            <w:r w:rsidRPr="000F5FD3">
              <w:rPr>
                <w:bCs/>
                <w:szCs w:val="21"/>
              </w:rPr>
              <w:t>1</w:t>
            </w:r>
          </w:p>
        </w:tc>
        <w:tc>
          <w:tcPr>
            <w:tcW w:w="1184" w:type="dxa"/>
          </w:tcPr>
          <w:p w:rsidR="00B05D22" w:rsidRPr="000F5FD3" w:rsidRDefault="00B05D22" w:rsidP="005D0ED9">
            <w:pPr>
              <w:jc w:val="center"/>
              <w:rPr>
                <w:szCs w:val="21"/>
              </w:rPr>
            </w:pPr>
            <w:r w:rsidRPr="000F5FD3">
              <w:rPr>
                <w:szCs w:val="21"/>
              </w:rPr>
              <w:t>第</w:t>
            </w:r>
            <w:r w:rsidR="007B185D" w:rsidRPr="000F5FD3">
              <w:rPr>
                <w:szCs w:val="21"/>
              </w:rPr>
              <w:t>12</w:t>
            </w:r>
            <w:r w:rsidRPr="000F5FD3">
              <w:rPr>
                <w:szCs w:val="21"/>
              </w:rPr>
              <w:t>章</w:t>
            </w:r>
          </w:p>
        </w:tc>
        <w:tc>
          <w:tcPr>
            <w:tcW w:w="3482" w:type="dxa"/>
          </w:tcPr>
          <w:p w:rsidR="00B05D22" w:rsidRPr="00BA1651" w:rsidRDefault="0004093E" w:rsidP="00BA1651">
            <w:pPr>
              <w:jc w:val="center"/>
              <w:textAlignment w:val="baseline"/>
              <w:rPr>
                <w:szCs w:val="21"/>
              </w:rPr>
            </w:pPr>
            <w:r w:rsidRPr="00BA1651">
              <w:rPr>
                <w:szCs w:val="21"/>
              </w:rPr>
              <w:t>控制活动</w:t>
            </w:r>
            <w:r w:rsidRPr="00BA1651">
              <w:rPr>
                <w:szCs w:val="21"/>
              </w:rPr>
              <w:t>—</w:t>
            </w:r>
            <w:r w:rsidR="002C3072">
              <w:rPr>
                <w:szCs w:val="21"/>
              </w:rPr>
              <w:t>销售业务</w:t>
            </w:r>
            <w:r w:rsidRPr="00BA1651">
              <w:rPr>
                <w:szCs w:val="21"/>
              </w:rPr>
              <w:t>控制</w:t>
            </w:r>
          </w:p>
        </w:tc>
        <w:tc>
          <w:tcPr>
            <w:tcW w:w="828" w:type="dxa"/>
          </w:tcPr>
          <w:p w:rsidR="00B05D22" w:rsidRPr="000F5FD3" w:rsidRDefault="0004093E" w:rsidP="009C025A">
            <w:pPr>
              <w:jc w:val="center"/>
              <w:rPr>
                <w:szCs w:val="21"/>
              </w:rPr>
            </w:pPr>
            <w:r w:rsidRPr="000F5FD3">
              <w:rPr>
                <w:szCs w:val="21"/>
              </w:rPr>
              <w:t>3</w:t>
            </w:r>
          </w:p>
        </w:tc>
        <w:tc>
          <w:tcPr>
            <w:tcW w:w="1474" w:type="dxa"/>
          </w:tcPr>
          <w:p w:rsidR="00B05D22" w:rsidRPr="003E3859" w:rsidRDefault="003E3859" w:rsidP="005D0ED9">
            <w:pPr>
              <w:jc w:val="center"/>
              <w:rPr>
                <w:sz w:val="18"/>
                <w:szCs w:val="18"/>
              </w:rPr>
            </w:pPr>
            <w:r w:rsidRPr="003E3859">
              <w:rPr>
                <w:sz w:val="18"/>
                <w:szCs w:val="18"/>
              </w:rPr>
              <w:t>配合实操流程</w:t>
            </w:r>
          </w:p>
        </w:tc>
      </w:tr>
      <w:tr w:rsidR="00B05D22" w:rsidRPr="000F5FD3" w:rsidTr="00B05D22">
        <w:tblPrEx>
          <w:tblLook w:val="04A0"/>
        </w:tblPrEx>
        <w:tc>
          <w:tcPr>
            <w:tcW w:w="834" w:type="dxa"/>
          </w:tcPr>
          <w:p w:rsidR="00B05D22" w:rsidRPr="000F5FD3" w:rsidRDefault="0004093E" w:rsidP="005D0ED9">
            <w:pPr>
              <w:jc w:val="center"/>
              <w:rPr>
                <w:szCs w:val="21"/>
              </w:rPr>
            </w:pPr>
            <w:r w:rsidRPr="000F5FD3">
              <w:rPr>
                <w:szCs w:val="21"/>
              </w:rPr>
              <w:t>1</w:t>
            </w:r>
            <w:r w:rsidR="00391314" w:rsidRPr="000F5FD3">
              <w:rPr>
                <w:szCs w:val="21"/>
              </w:rPr>
              <w:t>3</w:t>
            </w:r>
          </w:p>
        </w:tc>
        <w:tc>
          <w:tcPr>
            <w:tcW w:w="726" w:type="dxa"/>
          </w:tcPr>
          <w:p w:rsidR="00B05D22" w:rsidRPr="000F5FD3" w:rsidRDefault="00B05D22" w:rsidP="005D0ED9">
            <w:pPr>
              <w:jc w:val="center"/>
              <w:rPr>
                <w:bCs/>
                <w:szCs w:val="21"/>
              </w:rPr>
            </w:pPr>
            <w:r w:rsidRPr="000F5FD3">
              <w:rPr>
                <w:bCs/>
                <w:szCs w:val="21"/>
              </w:rPr>
              <w:t>1</w:t>
            </w:r>
          </w:p>
        </w:tc>
        <w:tc>
          <w:tcPr>
            <w:tcW w:w="1184" w:type="dxa"/>
          </w:tcPr>
          <w:p w:rsidR="00B05D22" w:rsidRPr="000F5FD3" w:rsidRDefault="00B05D22" w:rsidP="005D0ED9">
            <w:pPr>
              <w:jc w:val="center"/>
              <w:rPr>
                <w:szCs w:val="21"/>
              </w:rPr>
            </w:pPr>
            <w:r w:rsidRPr="000F5FD3">
              <w:rPr>
                <w:szCs w:val="21"/>
              </w:rPr>
              <w:t>第</w:t>
            </w:r>
            <w:r w:rsidRPr="000F5FD3">
              <w:rPr>
                <w:szCs w:val="21"/>
              </w:rPr>
              <w:t>1</w:t>
            </w:r>
            <w:r w:rsidR="007B185D" w:rsidRPr="000F5FD3">
              <w:rPr>
                <w:szCs w:val="21"/>
              </w:rPr>
              <w:t>3</w:t>
            </w:r>
            <w:r w:rsidRPr="000F5FD3">
              <w:rPr>
                <w:szCs w:val="21"/>
              </w:rPr>
              <w:t>章</w:t>
            </w:r>
          </w:p>
        </w:tc>
        <w:tc>
          <w:tcPr>
            <w:tcW w:w="3482" w:type="dxa"/>
          </w:tcPr>
          <w:p w:rsidR="00B05D22" w:rsidRPr="00BA1651" w:rsidRDefault="0004093E" w:rsidP="00BA1651">
            <w:pPr>
              <w:jc w:val="center"/>
              <w:textAlignment w:val="baseline"/>
              <w:rPr>
                <w:szCs w:val="21"/>
              </w:rPr>
            </w:pPr>
            <w:r w:rsidRPr="00BA1651">
              <w:rPr>
                <w:szCs w:val="21"/>
              </w:rPr>
              <w:t>控制活动</w:t>
            </w:r>
            <w:r w:rsidRPr="00BA1651">
              <w:rPr>
                <w:szCs w:val="21"/>
              </w:rPr>
              <w:t>—</w:t>
            </w:r>
            <w:r w:rsidRPr="00BA1651">
              <w:rPr>
                <w:szCs w:val="21"/>
              </w:rPr>
              <w:t>工程项目控制</w:t>
            </w:r>
          </w:p>
        </w:tc>
        <w:tc>
          <w:tcPr>
            <w:tcW w:w="828" w:type="dxa"/>
          </w:tcPr>
          <w:p w:rsidR="00B05D22" w:rsidRPr="000F5FD3" w:rsidRDefault="0004093E" w:rsidP="009C025A">
            <w:pPr>
              <w:jc w:val="center"/>
              <w:rPr>
                <w:szCs w:val="21"/>
              </w:rPr>
            </w:pPr>
            <w:r w:rsidRPr="000F5FD3">
              <w:rPr>
                <w:szCs w:val="21"/>
              </w:rPr>
              <w:t>3</w:t>
            </w:r>
          </w:p>
        </w:tc>
        <w:tc>
          <w:tcPr>
            <w:tcW w:w="1474" w:type="dxa"/>
          </w:tcPr>
          <w:p w:rsidR="00B05D22" w:rsidRPr="003E3859" w:rsidRDefault="003E3859" w:rsidP="005D0ED9">
            <w:pPr>
              <w:jc w:val="center"/>
              <w:rPr>
                <w:sz w:val="18"/>
                <w:szCs w:val="18"/>
              </w:rPr>
            </w:pPr>
            <w:r w:rsidRPr="003E3859">
              <w:rPr>
                <w:sz w:val="18"/>
                <w:szCs w:val="18"/>
              </w:rPr>
              <w:t>配合实操流程</w:t>
            </w:r>
          </w:p>
        </w:tc>
      </w:tr>
      <w:tr w:rsidR="00B05D22" w:rsidRPr="000F5FD3" w:rsidTr="00B05D22">
        <w:tblPrEx>
          <w:tblLook w:val="04A0"/>
        </w:tblPrEx>
        <w:tc>
          <w:tcPr>
            <w:tcW w:w="834" w:type="dxa"/>
          </w:tcPr>
          <w:p w:rsidR="00B05D22" w:rsidRPr="000F5FD3" w:rsidRDefault="0004093E" w:rsidP="005D0ED9">
            <w:pPr>
              <w:jc w:val="center"/>
              <w:rPr>
                <w:szCs w:val="21"/>
              </w:rPr>
            </w:pPr>
            <w:r w:rsidRPr="000F5FD3">
              <w:rPr>
                <w:szCs w:val="21"/>
              </w:rPr>
              <w:t>1</w:t>
            </w:r>
            <w:r w:rsidR="00391314" w:rsidRPr="000F5FD3">
              <w:rPr>
                <w:szCs w:val="21"/>
              </w:rPr>
              <w:t>4</w:t>
            </w:r>
          </w:p>
        </w:tc>
        <w:tc>
          <w:tcPr>
            <w:tcW w:w="726" w:type="dxa"/>
          </w:tcPr>
          <w:p w:rsidR="00B05D22" w:rsidRPr="000F5FD3" w:rsidRDefault="00B05D22" w:rsidP="005D0ED9">
            <w:pPr>
              <w:jc w:val="center"/>
              <w:rPr>
                <w:bCs/>
                <w:szCs w:val="21"/>
              </w:rPr>
            </w:pPr>
            <w:r w:rsidRPr="000F5FD3">
              <w:rPr>
                <w:bCs/>
                <w:szCs w:val="21"/>
              </w:rPr>
              <w:t>1</w:t>
            </w:r>
          </w:p>
        </w:tc>
        <w:tc>
          <w:tcPr>
            <w:tcW w:w="1184" w:type="dxa"/>
          </w:tcPr>
          <w:p w:rsidR="00B05D22" w:rsidRPr="000F5FD3" w:rsidRDefault="00B05D22" w:rsidP="005D0ED9">
            <w:pPr>
              <w:jc w:val="center"/>
              <w:rPr>
                <w:szCs w:val="21"/>
              </w:rPr>
            </w:pPr>
            <w:r w:rsidRPr="000F5FD3">
              <w:rPr>
                <w:szCs w:val="21"/>
              </w:rPr>
              <w:t>第</w:t>
            </w:r>
            <w:r w:rsidRPr="000F5FD3">
              <w:rPr>
                <w:szCs w:val="21"/>
              </w:rPr>
              <w:t>1</w:t>
            </w:r>
            <w:r w:rsidR="007B185D" w:rsidRPr="000F5FD3">
              <w:rPr>
                <w:szCs w:val="21"/>
              </w:rPr>
              <w:t>4</w:t>
            </w:r>
            <w:r w:rsidRPr="000F5FD3">
              <w:rPr>
                <w:szCs w:val="21"/>
              </w:rPr>
              <w:t>章</w:t>
            </w:r>
          </w:p>
        </w:tc>
        <w:tc>
          <w:tcPr>
            <w:tcW w:w="3482" w:type="dxa"/>
          </w:tcPr>
          <w:p w:rsidR="00B05D22" w:rsidRPr="00BA1651" w:rsidRDefault="0004093E" w:rsidP="00BA1651">
            <w:pPr>
              <w:jc w:val="center"/>
              <w:textAlignment w:val="baseline"/>
              <w:rPr>
                <w:szCs w:val="21"/>
              </w:rPr>
            </w:pPr>
            <w:r w:rsidRPr="00BA1651">
              <w:rPr>
                <w:szCs w:val="21"/>
              </w:rPr>
              <w:t>控制活动</w:t>
            </w:r>
            <w:r w:rsidRPr="00BA1651">
              <w:rPr>
                <w:szCs w:val="21"/>
              </w:rPr>
              <w:t>—</w:t>
            </w:r>
            <w:r w:rsidRPr="00BA1651">
              <w:rPr>
                <w:szCs w:val="21"/>
              </w:rPr>
              <w:t>固定资产控制</w:t>
            </w:r>
          </w:p>
        </w:tc>
        <w:tc>
          <w:tcPr>
            <w:tcW w:w="828" w:type="dxa"/>
          </w:tcPr>
          <w:p w:rsidR="00B05D22" w:rsidRPr="000F5FD3" w:rsidRDefault="0004093E" w:rsidP="009C025A">
            <w:pPr>
              <w:jc w:val="center"/>
              <w:rPr>
                <w:szCs w:val="21"/>
              </w:rPr>
            </w:pPr>
            <w:r w:rsidRPr="000F5FD3">
              <w:rPr>
                <w:szCs w:val="21"/>
              </w:rPr>
              <w:t>3</w:t>
            </w:r>
          </w:p>
        </w:tc>
        <w:tc>
          <w:tcPr>
            <w:tcW w:w="1474" w:type="dxa"/>
          </w:tcPr>
          <w:p w:rsidR="00B05D22" w:rsidRPr="003E3859" w:rsidRDefault="003E3859" w:rsidP="005D0ED9">
            <w:pPr>
              <w:jc w:val="center"/>
              <w:rPr>
                <w:sz w:val="18"/>
                <w:szCs w:val="18"/>
              </w:rPr>
            </w:pPr>
            <w:r w:rsidRPr="003E3859">
              <w:rPr>
                <w:sz w:val="18"/>
                <w:szCs w:val="18"/>
              </w:rPr>
              <w:t>配合实操流程</w:t>
            </w:r>
          </w:p>
        </w:tc>
      </w:tr>
      <w:tr w:rsidR="00B05D22" w:rsidRPr="000F5FD3" w:rsidTr="00B05D22">
        <w:tblPrEx>
          <w:tblLook w:val="04A0"/>
        </w:tblPrEx>
        <w:tc>
          <w:tcPr>
            <w:tcW w:w="834" w:type="dxa"/>
          </w:tcPr>
          <w:p w:rsidR="00B05D22" w:rsidRPr="000F5FD3" w:rsidRDefault="0004093E" w:rsidP="005D0ED9">
            <w:pPr>
              <w:jc w:val="center"/>
              <w:rPr>
                <w:szCs w:val="21"/>
              </w:rPr>
            </w:pPr>
            <w:r w:rsidRPr="000F5FD3">
              <w:rPr>
                <w:szCs w:val="21"/>
              </w:rPr>
              <w:t>1</w:t>
            </w:r>
            <w:r w:rsidR="00391314" w:rsidRPr="000F5FD3">
              <w:rPr>
                <w:szCs w:val="21"/>
              </w:rPr>
              <w:t>5</w:t>
            </w:r>
          </w:p>
        </w:tc>
        <w:tc>
          <w:tcPr>
            <w:tcW w:w="726" w:type="dxa"/>
          </w:tcPr>
          <w:p w:rsidR="00B05D22" w:rsidRPr="000F5FD3" w:rsidRDefault="00B05D22" w:rsidP="005D0ED9">
            <w:pPr>
              <w:jc w:val="center"/>
              <w:rPr>
                <w:bCs/>
                <w:szCs w:val="21"/>
              </w:rPr>
            </w:pPr>
            <w:r w:rsidRPr="000F5FD3">
              <w:rPr>
                <w:bCs/>
                <w:szCs w:val="21"/>
              </w:rPr>
              <w:t>1</w:t>
            </w:r>
          </w:p>
        </w:tc>
        <w:tc>
          <w:tcPr>
            <w:tcW w:w="1184" w:type="dxa"/>
          </w:tcPr>
          <w:p w:rsidR="00B05D22" w:rsidRPr="000F5FD3" w:rsidRDefault="00B05D22" w:rsidP="006460C1">
            <w:pPr>
              <w:jc w:val="center"/>
              <w:rPr>
                <w:szCs w:val="21"/>
              </w:rPr>
            </w:pPr>
            <w:r w:rsidRPr="000F5FD3">
              <w:rPr>
                <w:szCs w:val="21"/>
              </w:rPr>
              <w:t>第</w:t>
            </w:r>
            <w:r w:rsidR="007B185D" w:rsidRPr="000F5FD3">
              <w:rPr>
                <w:szCs w:val="21"/>
              </w:rPr>
              <w:t>15</w:t>
            </w:r>
            <w:r w:rsidRPr="000F5FD3">
              <w:rPr>
                <w:szCs w:val="21"/>
              </w:rPr>
              <w:t>章</w:t>
            </w:r>
          </w:p>
        </w:tc>
        <w:tc>
          <w:tcPr>
            <w:tcW w:w="3482" w:type="dxa"/>
          </w:tcPr>
          <w:p w:rsidR="00B05D22" w:rsidRPr="00BA1651" w:rsidRDefault="0004093E" w:rsidP="00BA1651">
            <w:pPr>
              <w:jc w:val="center"/>
              <w:textAlignment w:val="baseline"/>
              <w:rPr>
                <w:szCs w:val="21"/>
              </w:rPr>
            </w:pPr>
            <w:r w:rsidRPr="00BA1651">
              <w:rPr>
                <w:szCs w:val="21"/>
              </w:rPr>
              <w:t>控制活动</w:t>
            </w:r>
            <w:r w:rsidRPr="00BA1651">
              <w:rPr>
                <w:szCs w:val="21"/>
              </w:rPr>
              <w:t>—</w:t>
            </w:r>
            <w:r w:rsidRPr="00BA1651">
              <w:rPr>
                <w:szCs w:val="21"/>
              </w:rPr>
              <w:t>合同管理控制</w:t>
            </w:r>
          </w:p>
        </w:tc>
        <w:tc>
          <w:tcPr>
            <w:tcW w:w="828" w:type="dxa"/>
          </w:tcPr>
          <w:p w:rsidR="00B05D22" w:rsidRPr="000F5FD3" w:rsidRDefault="0004093E" w:rsidP="008F520D">
            <w:pPr>
              <w:jc w:val="center"/>
              <w:rPr>
                <w:szCs w:val="21"/>
              </w:rPr>
            </w:pPr>
            <w:r w:rsidRPr="000F5FD3">
              <w:rPr>
                <w:szCs w:val="21"/>
              </w:rPr>
              <w:t>3</w:t>
            </w:r>
          </w:p>
        </w:tc>
        <w:tc>
          <w:tcPr>
            <w:tcW w:w="1474" w:type="dxa"/>
          </w:tcPr>
          <w:p w:rsidR="00B05D22" w:rsidRPr="003E3859" w:rsidRDefault="003E3859" w:rsidP="005D0ED9">
            <w:pPr>
              <w:jc w:val="center"/>
              <w:rPr>
                <w:sz w:val="18"/>
                <w:szCs w:val="18"/>
              </w:rPr>
            </w:pPr>
            <w:r w:rsidRPr="003E3859">
              <w:rPr>
                <w:sz w:val="18"/>
                <w:szCs w:val="18"/>
              </w:rPr>
              <w:t>配合实操流程</w:t>
            </w:r>
          </w:p>
        </w:tc>
      </w:tr>
      <w:tr w:rsidR="00B05D22" w:rsidRPr="000F5FD3" w:rsidTr="00B05D22">
        <w:tblPrEx>
          <w:tblLook w:val="04A0"/>
        </w:tblPrEx>
        <w:tc>
          <w:tcPr>
            <w:tcW w:w="834" w:type="dxa"/>
          </w:tcPr>
          <w:p w:rsidR="00B05D22" w:rsidRPr="000F5FD3" w:rsidRDefault="0004093E" w:rsidP="005D0ED9">
            <w:pPr>
              <w:jc w:val="center"/>
              <w:rPr>
                <w:szCs w:val="21"/>
              </w:rPr>
            </w:pPr>
            <w:r w:rsidRPr="000F5FD3">
              <w:rPr>
                <w:szCs w:val="21"/>
              </w:rPr>
              <w:t>1</w:t>
            </w:r>
            <w:r w:rsidR="00391314" w:rsidRPr="000F5FD3">
              <w:rPr>
                <w:szCs w:val="21"/>
              </w:rPr>
              <w:t>6</w:t>
            </w:r>
            <w:bookmarkStart w:id="0" w:name="_GoBack"/>
            <w:bookmarkEnd w:id="0"/>
          </w:p>
        </w:tc>
        <w:tc>
          <w:tcPr>
            <w:tcW w:w="726" w:type="dxa"/>
          </w:tcPr>
          <w:p w:rsidR="00B05D22" w:rsidRPr="000F5FD3" w:rsidRDefault="00B05D22" w:rsidP="005D0ED9">
            <w:pPr>
              <w:jc w:val="center"/>
              <w:rPr>
                <w:bCs/>
                <w:szCs w:val="21"/>
              </w:rPr>
            </w:pPr>
            <w:r w:rsidRPr="000F5FD3">
              <w:rPr>
                <w:bCs/>
                <w:szCs w:val="21"/>
              </w:rPr>
              <w:t>1</w:t>
            </w:r>
          </w:p>
        </w:tc>
        <w:tc>
          <w:tcPr>
            <w:tcW w:w="1184" w:type="dxa"/>
          </w:tcPr>
          <w:p w:rsidR="00B05D22" w:rsidRPr="000F5FD3" w:rsidRDefault="00B05D22" w:rsidP="005D0ED9">
            <w:pPr>
              <w:jc w:val="center"/>
              <w:rPr>
                <w:szCs w:val="21"/>
              </w:rPr>
            </w:pPr>
            <w:r w:rsidRPr="000F5FD3">
              <w:rPr>
                <w:szCs w:val="21"/>
              </w:rPr>
              <w:t>第</w:t>
            </w:r>
            <w:r w:rsidR="007B185D" w:rsidRPr="000F5FD3">
              <w:rPr>
                <w:szCs w:val="21"/>
              </w:rPr>
              <w:t>16</w:t>
            </w:r>
            <w:r w:rsidRPr="000F5FD3">
              <w:rPr>
                <w:szCs w:val="21"/>
              </w:rPr>
              <w:t>章</w:t>
            </w:r>
          </w:p>
        </w:tc>
        <w:tc>
          <w:tcPr>
            <w:tcW w:w="3482" w:type="dxa"/>
          </w:tcPr>
          <w:p w:rsidR="00B05D22" w:rsidRPr="00BA1651" w:rsidRDefault="0004093E" w:rsidP="00BA1651">
            <w:pPr>
              <w:jc w:val="center"/>
              <w:textAlignment w:val="baseline"/>
              <w:rPr>
                <w:szCs w:val="21"/>
              </w:rPr>
            </w:pPr>
            <w:r w:rsidRPr="00BA1651">
              <w:rPr>
                <w:szCs w:val="21"/>
              </w:rPr>
              <w:t>控制活动</w:t>
            </w:r>
            <w:r w:rsidRPr="00BA1651">
              <w:rPr>
                <w:szCs w:val="21"/>
              </w:rPr>
              <w:t>—</w:t>
            </w:r>
            <w:r w:rsidRPr="00BA1651">
              <w:rPr>
                <w:szCs w:val="21"/>
              </w:rPr>
              <w:t>信息系统控制</w:t>
            </w:r>
          </w:p>
        </w:tc>
        <w:tc>
          <w:tcPr>
            <w:tcW w:w="828" w:type="dxa"/>
          </w:tcPr>
          <w:p w:rsidR="00B05D22" w:rsidRPr="000F5FD3" w:rsidRDefault="0004093E" w:rsidP="008F520D">
            <w:pPr>
              <w:jc w:val="center"/>
              <w:rPr>
                <w:szCs w:val="21"/>
              </w:rPr>
            </w:pPr>
            <w:r w:rsidRPr="000F5FD3">
              <w:rPr>
                <w:szCs w:val="21"/>
              </w:rPr>
              <w:t>3</w:t>
            </w:r>
          </w:p>
        </w:tc>
        <w:tc>
          <w:tcPr>
            <w:tcW w:w="1474" w:type="dxa"/>
          </w:tcPr>
          <w:p w:rsidR="00B05D22" w:rsidRPr="003E3859" w:rsidRDefault="003E3859" w:rsidP="005D0ED9">
            <w:pPr>
              <w:jc w:val="center"/>
              <w:rPr>
                <w:sz w:val="18"/>
                <w:szCs w:val="18"/>
              </w:rPr>
            </w:pPr>
            <w:r w:rsidRPr="003E3859">
              <w:rPr>
                <w:sz w:val="18"/>
                <w:szCs w:val="18"/>
              </w:rPr>
              <w:t>配合实操流程</w:t>
            </w:r>
          </w:p>
        </w:tc>
      </w:tr>
      <w:tr w:rsidR="00B05D22" w:rsidRPr="000F5FD3" w:rsidTr="00B05D22">
        <w:tblPrEx>
          <w:tblLook w:val="04A0"/>
        </w:tblPrEx>
        <w:tc>
          <w:tcPr>
            <w:tcW w:w="834" w:type="dxa"/>
          </w:tcPr>
          <w:p w:rsidR="00B05D22" w:rsidRPr="000F5FD3" w:rsidRDefault="00B05D22" w:rsidP="005D0ED9">
            <w:pPr>
              <w:jc w:val="center"/>
              <w:rPr>
                <w:szCs w:val="21"/>
              </w:rPr>
            </w:pPr>
          </w:p>
        </w:tc>
        <w:tc>
          <w:tcPr>
            <w:tcW w:w="726" w:type="dxa"/>
          </w:tcPr>
          <w:p w:rsidR="00B05D22" w:rsidRPr="000F5FD3" w:rsidRDefault="00B05D22" w:rsidP="005D0ED9">
            <w:pPr>
              <w:jc w:val="center"/>
              <w:rPr>
                <w:bCs/>
                <w:szCs w:val="21"/>
              </w:rPr>
            </w:pPr>
          </w:p>
        </w:tc>
        <w:tc>
          <w:tcPr>
            <w:tcW w:w="1184" w:type="dxa"/>
          </w:tcPr>
          <w:p w:rsidR="00B05D22" w:rsidRPr="000F5FD3" w:rsidRDefault="00B05D22" w:rsidP="005D0ED9">
            <w:pPr>
              <w:jc w:val="center"/>
              <w:rPr>
                <w:szCs w:val="21"/>
              </w:rPr>
            </w:pPr>
          </w:p>
        </w:tc>
        <w:tc>
          <w:tcPr>
            <w:tcW w:w="3482" w:type="dxa"/>
          </w:tcPr>
          <w:p w:rsidR="00B05D22" w:rsidRPr="000F5FD3" w:rsidRDefault="00B05D22" w:rsidP="005D0ED9">
            <w:pPr>
              <w:pStyle w:val="ad"/>
              <w:ind w:firstLineChars="0"/>
              <w:textAlignment w:val="baseline"/>
              <w:rPr>
                <w:rFonts w:ascii="Times New Roman" w:hAnsi="Times New Roman" w:cs="Times New Roman"/>
                <w:kern w:val="2"/>
                <w:sz w:val="21"/>
                <w:szCs w:val="21"/>
              </w:rPr>
            </w:pPr>
          </w:p>
        </w:tc>
        <w:tc>
          <w:tcPr>
            <w:tcW w:w="828" w:type="dxa"/>
          </w:tcPr>
          <w:p w:rsidR="00B05D22" w:rsidRPr="000F5FD3" w:rsidRDefault="00B05D22" w:rsidP="008F520D">
            <w:pPr>
              <w:jc w:val="center"/>
              <w:rPr>
                <w:szCs w:val="21"/>
              </w:rPr>
            </w:pPr>
          </w:p>
        </w:tc>
        <w:tc>
          <w:tcPr>
            <w:tcW w:w="1474" w:type="dxa"/>
          </w:tcPr>
          <w:p w:rsidR="00B05D22" w:rsidRPr="000F5FD3" w:rsidRDefault="00B05D22" w:rsidP="005D0ED9">
            <w:pPr>
              <w:jc w:val="center"/>
              <w:rPr>
                <w:szCs w:val="21"/>
              </w:rPr>
            </w:pPr>
          </w:p>
        </w:tc>
      </w:tr>
      <w:tr w:rsidR="00B05D22" w:rsidRPr="000F5FD3" w:rsidTr="00B05D22">
        <w:tblPrEx>
          <w:tblLook w:val="04A0"/>
        </w:tblPrEx>
        <w:tc>
          <w:tcPr>
            <w:tcW w:w="834" w:type="dxa"/>
          </w:tcPr>
          <w:p w:rsidR="00B05D22" w:rsidRPr="000F5FD3" w:rsidRDefault="00B05D22" w:rsidP="005D0ED9">
            <w:pPr>
              <w:jc w:val="center"/>
              <w:rPr>
                <w:szCs w:val="21"/>
              </w:rPr>
            </w:pPr>
          </w:p>
        </w:tc>
        <w:tc>
          <w:tcPr>
            <w:tcW w:w="726" w:type="dxa"/>
          </w:tcPr>
          <w:p w:rsidR="00B05D22" w:rsidRPr="000F5FD3" w:rsidRDefault="00B05D22" w:rsidP="005D0ED9">
            <w:pPr>
              <w:jc w:val="center"/>
              <w:rPr>
                <w:bCs/>
                <w:szCs w:val="21"/>
              </w:rPr>
            </w:pPr>
          </w:p>
        </w:tc>
        <w:tc>
          <w:tcPr>
            <w:tcW w:w="1184" w:type="dxa"/>
          </w:tcPr>
          <w:p w:rsidR="00B05D22" w:rsidRPr="000F5FD3" w:rsidRDefault="004F6E44" w:rsidP="007E220A">
            <w:pPr>
              <w:jc w:val="center"/>
              <w:rPr>
                <w:bCs/>
                <w:iCs/>
                <w:szCs w:val="21"/>
              </w:rPr>
            </w:pPr>
            <w:r w:rsidRPr="000F5FD3">
              <w:rPr>
                <w:bCs/>
                <w:iCs/>
                <w:szCs w:val="21"/>
              </w:rPr>
              <w:t>合计</w:t>
            </w:r>
          </w:p>
        </w:tc>
        <w:tc>
          <w:tcPr>
            <w:tcW w:w="3482" w:type="dxa"/>
          </w:tcPr>
          <w:p w:rsidR="00B05D22" w:rsidRPr="000F5FD3" w:rsidRDefault="00B05D22" w:rsidP="007E220A">
            <w:pPr>
              <w:pStyle w:val="ad"/>
              <w:ind w:firstLineChars="0"/>
              <w:textAlignment w:val="baseline"/>
              <w:rPr>
                <w:rFonts w:ascii="Times New Roman" w:hAnsi="Times New Roman" w:cs="Times New Roman"/>
                <w:bCs/>
                <w:iCs/>
                <w:sz w:val="21"/>
                <w:szCs w:val="21"/>
              </w:rPr>
            </w:pPr>
          </w:p>
        </w:tc>
        <w:tc>
          <w:tcPr>
            <w:tcW w:w="828" w:type="dxa"/>
          </w:tcPr>
          <w:p w:rsidR="00B05D22" w:rsidRPr="000F5FD3" w:rsidRDefault="004F6E44" w:rsidP="008F520D">
            <w:pPr>
              <w:jc w:val="center"/>
              <w:rPr>
                <w:szCs w:val="21"/>
              </w:rPr>
            </w:pPr>
            <w:r w:rsidRPr="000F5FD3">
              <w:rPr>
                <w:szCs w:val="21"/>
              </w:rPr>
              <w:t>48</w:t>
            </w:r>
          </w:p>
        </w:tc>
        <w:tc>
          <w:tcPr>
            <w:tcW w:w="1474" w:type="dxa"/>
          </w:tcPr>
          <w:p w:rsidR="00B05D22" w:rsidRPr="000F5FD3" w:rsidRDefault="00B05D22" w:rsidP="005D0ED9">
            <w:pPr>
              <w:jc w:val="center"/>
              <w:rPr>
                <w:szCs w:val="21"/>
              </w:rPr>
            </w:pPr>
          </w:p>
        </w:tc>
      </w:tr>
    </w:tbl>
    <w:p w:rsidR="0011399A" w:rsidRPr="000F5FD3" w:rsidRDefault="00C230E9" w:rsidP="00C230E9">
      <w:pPr>
        <w:adjustRightInd w:val="0"/>
        <w:snapToGrid w:val="0"/>
        <w:spacing w:line="360" w:lineRule="auto"/>
        <w:ind w:firstLineChars="200" w:firstLine="562"/>
        <w:rPr>
          <w:rFonts w:eastAsia="黑体"/>
          <w:b/>
          <w:bCs/>
          <w:sz w:val="28"/>
        </w:rPr>
      </w:pPr>
      <w:r w:rsidRPr="000F5FD3">
        <w:rPr>
          <w:rFonts w:eastAsia="黑体" w:hAnsi="宋体"/>
          <w:b/>
          <w:bCs/>
          <w:sz w:val="28"/>
        </w:rPr>
        <w:t>四</w:t>
      </w:r>
      <w:r w:rsidR="0011399A" w:rsidRPr="000F5FD3">
        <w:rPr>
          <w:rFonts w:eastAsia="黑体" w:hAnsi="宋体"/>
          <w:b/>
          <w:bCs/>
          <w:sz w:val="28"/>
        </w:rPr>
        <w:t>、教学参考资料</w:t>
      </w:r>
    </w:p>
    <w:p w:rsidR="00085B0E" w:rsidRPr="000F5FD3" w:rsidRDefault="00261138" w:rsidP="00085B0E">
      <w:pPr>
        <w:adjustRightInd w:val="0"/>
        <w:snapToGrid w:val="0"/>
        <w:spacing w:line="360" w:lineRule="auto"/>
        <w:ind w:firstLineChars="200" w:firstLine="422"/>
      </w:pPr>
      <w:r w:rsidRPr="000F5FD3">
        <w:rPr>
          <w:b/>
          <w:szCs w:val="21"/>
        </w:rPr>
        <w:t>教材：</w:t>
      </w:r>
      <w:proofErr w:type="gramStart"/>
      <w:r w:rsidR="00085B0E" w:rsidRPr="000F5FD3">
        <w:t>池国华</w:t>
      </w:r>
      <w:proofErr w:type="gramEnd"/>
      <w:r w:rsidR="00085B0E" w:rsidRPr="000F5FD3">
        <w:t>，樊子君，内部控制学（第三版），北京大学出版社，</w:t>
      </w:r>
      <w:r w:rsidR="00085B0E" w:rsidRPr="000F5FD3">
        <w:t>2017</w:t>
      </w:r>
      <w:r w:rsidR="00213949" w:rsidRPr="000F5FD3">
        <w:t>.</w:t>
      </w:r>
    </w:p>
    <w:p w:rsidR="00261138" w:rsidRPr="000F5FD3" w:rsidRDefault="00261138" w:rsidP="00DB6C39">
      <w:pPr>
        <w:adjustRightInd w:val="0"/>
        <w:snapToGrid w:val="0"/>
        <w:spacing w:line="360" w:lineRule="auto"/>
        <w:ind w:firstLineChars="200" w:firstLine="422"/>
      </w:pPr>
      <w:r w:rsidRPr="000F5FD3">
        <w:rPr>
          <w:b/>
        </w:rPr>
        <w:t>习题集：</w:t>
      </w:r>
    </w:p>
    <w:p w:rsidR="00540565" w:rsidRPr="000F5FD3" w:rsidRDefault="00261138" w:rsidP="00DB6C39">
      <w:pPr>
        <w:adjustRightInd w:val="0"/>
        <w:snapToGrid w:val="0"/>
        <w:spacing w:line="360" w:lineRule="auto"/>
        <w:ind w:firstLineChars="200" w:firstLine="422"/>
        <w:rPr>
          <w:b/>
          <w:szCs w:val="21"/>
        </w:rPr>
      </w:pPr>
      <w:r w:rsidRPr="000F5FD3">
        <w:rPr>
          <w:b/>
          <w:szCs w:val="21"/>
        </w:rPr>
        <w:t>扩充阅读资料：</w:t>
      </w:r>
    </w:p>
    <w:p w:rsidR="00540565" w:rsidRPr="000F5FD3" w:rsidRDefault="00540565" w:rsidP="00540565">
      <w:pPr>
        <w:adjustRightInd w:val="0"/>
        <w:snapToGrid w:val="0"/>
        <w:spacing w:line="360" w:lineRule="auto"/>
        <w:ind w:firstLineChars="200" w:firstLine="420"/>
      </w:pPr>
      <w:r w:rsidRPr="000F5FD3">
        <w:t>1.</w:t>
      </w:r>
      <w:r w:rsidRPr="000F5FD3">
        <w:t>郑石桥，内部控制学，中国时代经济出版社，</w:t>
      </w:r>
      <w:r w:rsidR="00085B0E" w:rsidRPr="000F5FD3">
        <w:t>2013</w:t>
      </w:r>
      <w:r w:rsidR="00213949" w:rsidRPr="000F5FD3">
        <w:t>.</w:t>
      </w:r>
    </w:p>
    <w:p w:rsidR="00540565" w:rsidRPr="000F5FD3" w:rsidRDefault="00540565" w:rsidP="00540565">
      <w:pPr>
        <w:adjustRightInd w:val="0"/>
        <w:snapToGrid w:val="0"/>
        <w:spacing w:line="360" w:lineRule="auto"/>
        <w:ind w:firstLineChars="200" w:firstLine="420"/>
      </w:pPr>
      <w:r w:rsidRPr="000F5FD3">
        <w:t>2.</w:t>
      </w:r>
      <w:proofErr w:type="gramStart"/>
      <w:r w:rsidR="00085B0E" w:rsidRPr="000F5FD3">
        <w:t>池国华</w:t>
      </w:r>
      <w:proofErr w:type="gramEnd"/>
      <w:r w:rsidR="00085B0E" w:rsidRPr="000F5FD3">
        <w:t>，樊子君，内部控制学（第三</w:t>
      </w:r>
      <w:r w:rsidRPr="000F5FD3">
        <w:t>版），北京大学出版社，</w:t>
      </w:r>
      <w:r w:rsidR="00085B0E" w:rsidRPr="000F5FD3">
        <w:t>2017</w:t>
      </w:r>
      <w:r w:rsidR="00213949" w:rsidRPr="000F5FD3">
        <w:t>.</w:t>
      </w:r>
    </w:p>
    <w:p w:rsidR="00540565" w:rsidRPr="000F5FD3" w:rsidRDefault="00540565" w:rsidP="00540565">
      <w:pPr>
        <w:adjustRightInd w:val="0"/>
        <w:snapToGrid w:val="0"/>
        <w:spacing w:line="360" w:lineRule="auto"/>
        <w:ind w:firstLineChars="200" w:firstLine="420"/>
      </w:pPr>
      <w:r w:rsidRPr="000F5FD3">
        <w:lastRenderedPageBreak/>
        <w:t>3.</w:t>
      </w:r>
      <w:r w:rsidRPr="000F5FD3">
        <w:t>周三多等，管理学：原理与方法（第四版），复旦大学出版社，</w:t>
      </w:r>
      <w:r w:rsidRPr="000F5FD3">
        <w:t>2003</w:t>
      </w:r>
      <w:r w:rsidR="00213949" w:rsidRPr="000F5FD3">
        <w:t>.</w:t>
      </w:r>
    </w:p>
    <w:p w:rsidR="00540565" w:rsidRPr="000F5FD3" w:rsidRDefault="00540565" w:rsidP="00540565">
      <w:pPr>
        <w:adjustRightInd w:val="0"/>
        <w:snapToGrid w:val="0"/>
        <w:spacing w:line="360" w:lineRule="auto"/>
        <w:ind w:firstLineChars="200" w:firstLine="420"/>
      </w:pPr>
      <w:r w:rsidRPr="000F5FD3">
        <w:t>4.</w:t>
      </w:r>
      <w:r w:rsidRPr="000F5FD3">
        <w:t>李维安，公司治理学（第二版），高等教育出版社，</w:t>
      </w:r>
      <w:r w:rsidRPr="000F5FD3">
        <w:t>2009</w:t>
      </w:r>
      <w:r w:rsidR="00213949" w:rsidRPr="000F5FD3">
        <w:t>.</w:t>
      </w:r>
    </w:p>
    <w:p w:rsidR="00540565" w:rsidRPr="000F5FD3" w:rsidRDefault="00540565" w:rsidP="00540565">
      <w:pPr>
        <w:adjustRightInd w:val="0"/>
        <w:snapToGrid w:val="0"/>
        <w:spacing w:line="360" w:lineRule="auto"/>
        <w:ind w:firstLineChars="200" w:firstLine="420"/>
      </w:pPr>
      <w:r w:rsidRPr="000F5FD3">
        <w:t>5.</w:t>
      </w:r>
      <w:proofErr w:type="gramStart"/>
      <w:r w:rsidRPr="000F5FD3">
        <w:t>高兆明</w:t>
      </w:r>
      <w:proofErr w:type="gramEnd"/>
      <w:r w:rsidRPr="000F5FD3">
        <w:t>，道德文化：从传统到现代，人民出版社，</w:t>
      </w:r>
      <w:r w:rsidRPr="000F5FD3">
        <w:t>2015</w:t>
      </w:r>
      <w:r w:rsidR="00213949" w:rsidRPr="000F5FD3">
        <w:t>.</w:t>
      </w:r>
    </w:p>
    <w:p w:rsidR="00540565" w:rsidRPr="000F5FD3" w:rsidRDefault="00540565" w:rsidP="00540565">
      <w:pPr>
        <w:adjustRightInd w:val="0"/>
        <w:snapToGrid w:val="0"/>
        <w:spacing w:line="360" w:lineRule="auto"/>
        <w:ind w:firstLineChars="200" w:firstLine="420"/>
      </w:pPr>
      <w:r w:rsidRPr="000F5FD3">
        <w:t>6.</w:t>
      </w:r>
      <w:hyperlink r:id="rId8" w:history="1">
        <w:r w:rsidRPr="000F5FD3">
          <w:t>斯蒂芬</w:t>
        </w:r>
        <w:r w:rsidRPr="000F5FD3">
          <w:t>•P•</w:t>
        </w:r>
        <w:r w:rsidRPr="000F5FD3">
          <w:t>罗宾斯</w:t>
        </w:r>
        <w:r w:rsidRPr="000F5FD3">
          <w:t xml:space="preserve"> (Stephen P.Robbins)</w:t>
        </w:r>
      </w:hyperlink>
      <w:r w:rsidRPr="000F5FD3">
        <w:t xml:space="preserve"> , </w:t>
      </w:r>
      <w:hyperlink r:id="rId9" w:history="1">
        <w:proofErr w:type="gramStart"/>
        <w:r w:rsidRPr="000F5FD3">
          <w:t>蒂莫西</w:t>
        </w:r>
        <w:proofErr w:type="gramEnd"/>
        <w:r w:rsidRPr="000F5FD3">
          <w:t>•A</w:t>
        </w:r>
        <w:proofErr w:type="gramStart"/>
        <w:r w:rsidRPr="000F5FD3">
          <w:t>•</w:t>
        </w:r>
        <w:r w:rsidRPr="000F5FD3">
          <w:t>贾奇</w:t>
        </w:r>
        <w:proofErr w:type="gramEnd"/>
        <w:r w:rsidRPr="000F5FD3">
          <w:t xml:space="preserve"> (Timothy A.Judge)</w:t>
        </w:r>
      </w:hyperlink>
      <w:r w:rsidRPr="000F5FD3">
        <w:t xml:space="preserve"> , </w:t>
      </w:r>
      <w:hyperlink r:id="rId10" w:history="1">
        <w:r w:rsidRPr="000F5FD3">
          <w:t>孙健敏</w:t>
        </w:r>
      </w:hyperlink>
      <w:r w:rsidRPr="000F5FD3">
        <w:t xml:space="preserve"> (</w:t>
      </w:r>
      <w:r w:rsidRPr="000F5FD3">
        <w:t>译者</w:t>
      </w:r>
      <w:r w:rsidRPr="000F5FD3">
        <w:t xml:space="preserve">), </w:t>
      </w:r>
      <w:hyperlink r:id="rId11" w:history="1">
        <w:r w:rsidRPr="000F5FD3">
          <w:t>李原</w:t>
        </w:r>
      </w:hyperlink>
      <w:r w:rsidRPr="000F5FD3">
        <w:t xml:space="preserve"> (</w:t>
      </w:r>
      <w:r w:rsidRPr="000F5FD3">
        <w:t>译者</w:t>
      </w:r>
      <w:r w:rsidRPr="000F5FD3">
        <w:t>),</w:t>
      </w:r>
      <w:hyperlink r:id="rId12" w:history="1">
        <w:r w:rsidRPr="000F5FD3">
          <w:t>黄小勇</w:t>
        </w:r>
      </w:hyperlink>
      <w:r w:rsidRPr="000F5FD3">
        <w:t xml:space="preserve"> (</w:t>
      </w:r>
      <w:r w:rsidRPr="000F5FD3">
        <w:t>译者</w:t>
      </w:r>
      <w:r w:rsidRPr="000F5FD3">
        <w:t xml:space="preserve">) </w:t>
      </w:r>
      <w:r w:rsidRPr="000F5FD3">
        <w:t>组织行为学（第十四版），中国人民大学出版社，</w:t>
      </w:r>
      <w:r w:rsidRPr="000F5FD3">
        <w:t>2012</w:t>
      </w:r>
      <w:r w:rsidR="00213949" w:rsidRPr="000F5FD3">
        <w:t>.</w:t>
      </w:r>
    </w:p>
    <w:p w:rsidR="00540565" w:rsidRPr="000F5FD3" w:rsidRDefault="00540565" w:rsidP="00540565">
      <w:pPr>
        <w:adjustRightInd w:val="0"/>
        <w:snapToGrid w:val="0"/>
        <w:spacing w:line="360" w:lineRule="auto"/>
        <w:ind w:firstLineChars="200" w:firstLine="420"/>
      </w:pPr>
      <w:r w:rsidRPr="000F5FD3">
        <w:t xml:space="preserve">7. </w:t>
      </w:r>
      <w:proofErr w:type="gramStart"/>
      <w:r w:rsidRPr="000F5FD3">
        <w:t>夏恩</w:t>
      </w:r>
      <w:proofErr w:type="gramEnd"/>
      <w:r w:rsidRPr="000F5FD3">
        <w:t>.</w:t>
      </w:r>
      <w:r w:rsidRPr="000F5FD3">
        <w:t>桑德，会计与控制理论，东北财经大学出版社，</w:t>
      </w:r>
      <w:r w:rsidRPr="000F5FD3">
        <w:t>2000</w:t>
      </w:r>
      <w:r w:rsidR="00213949" w:rsidRPr="000F5FD3">
        <w:t>.</w:t>
      </w:r>
    </w:p>
    <w:p w:rsidR="00540565" w:rsidRPr="000F5FD3" w:rsidRDefault="00540565" w:rsidP="00540565">
      <w:pPr>
        <w:adjustRightInd w:val="0"/>
        <w:snapToGrid w:val="0"/>
        <w:spacing w:line="360" w:lineRule="auto"/>
        <w:ind w:firstLineChars="200" w:firstLine="420"/>
      </w:pPr>
      <w:r w:rsidRPr="000F5FD3">
        <w:t>8.</w:t>
      </w:r>
      <w:r w:rsidRPr="000F5FD3">
        <w:t>董克用，人力资源管理概论，中国人民大学出版社，</w:t>
      </w:r>
      <w:r w:rsidRPr="000F5FD3">
        <w:t>2011</w:t>
      </w:r>
      <w:r w:rsidR="00213949" w:rsidRPr="000F5FD3">
        <w:t>.</w:t>
      </w:r>
    </w:p>
    <w:p w:rsidR="00540565" w:rsidRPr="000F5FD3" w:rsidRDefault="00540565" w:rsidP="00540565">
      <w:pPr>
        <w:adjustRightInd w:val="0"/>
        <w:snapToGrid w:val="0"/>
        <w:spacing w:line="360" w:lineRule="auto"/>
        <w:ind w:firstLineChars="200" w:firstLine="420"/>
      </w:pPr>
      <w:r w:rsidRPr="000F5FD3">
        <w:t>9.</w:t>
      </w:r>
      <w:r w:rsidRPr="000F5FD3">
        <w:t>孙宗虎，组织结构设计实务与范例，人民邮电出版社，</w:t>
      </w:r>
      <w:r w:rsidRPr="000F5FD3">
        <w:t>2014</w:t>
      </w:r>
      <w:r w:rsidR="00213949" w:rsidRPr="000F5FD3">
        <w:t>.</w:t>
      </w:r>
    </w:p>
    <w:p w:rsidR="00540565" w:rsidRPr="000F5FD3" w:rsidRDefault="00540565" w:rsidP="00540565">
      <w:pPr>
        <w:adjustRightInd w:val="0"/>
        <w:snapToGrid w:val="0"/>
        <w:spacing w:line="360" w:lineRule="auto"/>
        <w:ind w:firstLineChars="200" w:firstLine="420"/>
      </w:pPr>
      <w:r w:rsidRPr="000F5FD3">
        <w:t>10.</w:t>
      </w:r>
      <w:r w:rsidRPr="000F5FD3">
        <w:t>刘胜强，企业内部控制，清华大学出版社，</w:t>
      </w:r>
      <w:r w:rsidRPr="000F5FD3">
        <w:t>2014</w:t>
      </w:r>
      <w:r w:rsidR="00213949" w:rsidRPr="000F5FD3">
        <w:t>.</w:t>
      </w:r>
    </w:p>
    <w:p w:rsidR="00540565" w:rsidRPr="000F5FD3" w:rsidRDefault="00540565" w:rsidP="00540565">
      <w:pPr>
        <w:adjustRightInd w:val="0"/>
        <w:snapToGrid w:val="0"/>
        <w:spacing w:line="360" w:lineRule="auto"/>
        <w:ind w:firstLineChars="200" w:firstLine="420"/>
      </w:pPr>
      <w:r w:rsidRPr="000F5FD3">
        <w:t>11.</w:t>
      </w:r>
      <w:r w:rsidRPr="000F5FD3">
        <w:t>郑洪涛，企业内部控制学，东北财经大学出版社，</w:t>
      </w:r>
      <w:r w:rsidRPr="000F5FD3">
        <w:t>2010</w:t>
      </w:r>
      <w:r w:rsidR="00213949" w:rsidRPr="000F5FD3">
        <w:t>.</w:t>
      </w:r>
    </w:p>
    <w:p w:rsidR="00540565" w:rsidRPr="000F5FD3" w:rsidRDefault="00540565" w:rsidP="00540565">
      <w:pPr>
        <w:adjustRightInd w:val="0"/>
        <w:snapToGrid w:val="0"/>
        <w:spacing w:line="360" w:lineRule="auto"/>
        <w:ind w:firstLineChars="200" w:firstLine="420"/>
      </w:pPr>
      <w:r w:rsidRPr="000F5FD3">
        <w:t>12.</w:t>
      </w:r>
      <w:r w:rsidRPr="000F5FD3">
        <w:t>五部委，企业内部控制规范，中国财政经济出版社，</w:t>
      </w:r>
      <w:r w:rsidRPr="000F5FD3">
        <w:t>2010</w:t>
      </w:r>
      <w:r w:rsidR="00213949" w:rsidRPr="000F5FD3">
        <w:t>.</w:t>
      </w:r>
    </w:p>
    <w:p w:rsidR="00540565" w:rsidRPr="000F5FD3" w:rsidRDefault="00540565" w:rsidP="00540565">
      <w:pPr>
        <w:adjustRightInd w:val="0"/>
        <w:snapToGrid w:val="0"/>
        <w:spacing w:line="360" w:lineRule="auto"/>
        <w:ind w:firstLineChars="200" w:firstLine="420"/>
      </w:pPr>
      <w:r w:rsidRPr="000F5FD3">
        <w:t>13.</w:t>
      </w:r>
      <w:r w:rsidRPr="000F5FD3">
        <w:t>国务院国有资产监督管理委员会，中央企业全面风险管理指引，</w:t>
      </w:r>
      <w:r w:rsidRPr="000F5FD3">
        <w:t>2006</w:t>
      </w:r>
      <w:r w:rsidR="00213949" w:rsidRPr="000F5FD3">
        <w:t>.</w:t>
      </w:r>
    </w:p>
    <w:p w:rsidR="00540565" w:rsidRPr="000F5FD3" w:rsidRDefault="00540565" w:rsidP="00540565">
      <w:pPr>
        <w:adjustRightInd w:val="0"/>
        <w:snapToGrid w:val="0"/>
        <w:spacing w:line="360" w:lineRule="auto"/>
        <w:ind w:firstLineChars="200" w:firstLine="420"/>
      </w:pPr>
      <w:r w:rsidRPr="000F5FD3">
        <w:t>14.COSO,</w:t>
      </w:r>
      <w:r w:rsidRPr="000F5FD3">
        <w:t>内部控制</w:t>
      </w:r>
      <w:r w:rsidRPr="000F5FD3">
        <w:t>——</w:t>
      </w:r>
      <w:r w:rsidRPr="000F5FD3">
        <w:t>整合框架（</w:t>
      </w:r>
      <w:r w:rsidRPr="000F5FD3">
        <w:t>2013</w:t>
      </w:r>
      <w:r w:rsidRPr="000F5FD3">
        <w:t>）</w:t>
      </w:r>
      <w:r w:rsidRPr="000F5FD3">
        <w:t>,</w:t>
      </w:r>
      <w:r w:rsidRPr="000F5FD3">
        <w:t>中国财政经济出版社</w:t>
      </w:r>
      <w:r w:rsidRPr="000F5FD3">
        <w:t>.2014</w:t>
      </w:r>
      <w:r w:rsidR="00213949" w:rsidRPr="000F5FD3">
        <w:t>.</w:t>
      </w:r>
    </w:p>
    <w:p w:rsidR="00540565" w:rsidRPr="000F5FD3" w:rsidRDefault="00540565" w:rsidP="00540565">
      <w:pPr>
        <w:adjustRightInd w:val="0"/>
        <w:snapToGrid w:val="0"/>
        <w:spacing w:line="360" w:lineRule="auto"/>
        <w:ind w:firstLineChars="200" w:firstLine="420"/>
      </w:pPr>
      <w:r w:rsidRPr="000F5FD3">
        <w:t>15.COSO</w:t>
      </w:r>
      <w:r w:rsidRPr="000F5FD3">
        <w:t>，企业风险管理整合框架</w:t>
      </w:r>
      <w:r w:rsidRPr="000F5FD3">
        <w:t>(ERM)</w:t>
      </w:r>
      <w:r w:rsidRPr="000F5FD3">
        <w:t>，</w:t>
      </w:r>
      <w:r w:rsidRPr="000F5FD3">
        <w:t>2004</w:t>
      </w:r>
      <w:r w:rsidR="00213949" w:rsidRPr="000F5FD3">
        <w:t>.</w:t>
      </w:r>
    </w:p>
    <w:p w:rsidR="00540565" w:rsidRPr="000F5FD3" w:rsidRDefault="00540565" w:rsidP="00540565">
      <w:pPr>
        <w:adjustRightInd w:val="0"/>
        <w:snapToGrid w:val="0"/>
        <w:spacing w:line="360" w:lineRule="auto"/>
        <w:ind w:firstLineChars="200" w:firstLine="420"/>
      </w:pPr>
      <w:r w:rsidRPr="000F5FD3">
        <w:t>16.</w:t>
      </w:r>
      <w:r w:rsidRPr="000F5FD3">
        <w:t>企业内部控制研究组，企业内部控制配套指引讲解与案例分析，东北财经大学出版社，</w:t>
      </w:r>
      <w:r w:rsidRPr="000F5FD3">
        <w:t>2010</w:t>
      </w:r>
      <w:r w:rsidR="00213949" w:rsidRPr="000F5FD3">
        <w:t>.</w:t>
      </w:r>
    </w:p>
    <w:p w:rsidR="00540565" w:rsidRPr="000F5FD3" w:rsidRDefault="00540565" w:rsidP="00540565">
      <w:pPr>
        <w:adjustRightInd w:val="0"/>
        <w:snapToGrid w:val="0"/>
        <w:spacing w:line="360" w:lineRule="auto"/>
        <w:ind w:firstLineChars="200" w:firstLine="420"/>
      </w:pPr>
      <w:r w:rsidRPr="000F5FD3">
        <w:t>17.</w:t>
      </w:r>
      <w:r w:rsidRPr="000F5FD3">
        <w:t>傅胜，企业内部控制规范指引操作案例点评，北京大学出版社，</w:t>
      </w:r>
      <w:r w:rsidRPr="000F5FD3">
        <w:t>2011</w:t>
      </w:r>
      <w:r w:rsidR="00213949" w:rsidRPr="000F5FD3">
        <w:t>.</w:t>
      </w:r>
    </w:p>
    <w:p w:rsidR="00540565" w:rsidRPr="000F5FD3" w:rsidRDefault="00540565" w:rsidP="00540565">
      <w:pPr>
        <w:adjustRightInd w:val="0"/>
        <w:snapToGrid w:val="0"/>
        <w:spacing w:line="360" w:lineRule="auto"/>
        <w:ind w:firstLineChars="200" w:firstLine="420"/>
      </w:pPr>
      <w:r w:rsidRPr="000F5FD3">
        <w:t>18.</w:t>
      </w:r>
      <w:r w:rsidRPr="000F5FD3">
        <w:t>企业内部控制标准委员会秘书处，控制自我评价经验、现状思考和最佳实践，东北财经大学出版社，</w:t>
      </w:r>
      <w:r w:rsidRPr="000F5FD3">
        <w:t>2010</w:t>
      </w:r>
      <w:r w:rsidR="00213949" w:rsidRPr="000F5FD3">
        <w:t>.</w:t>
      </w:r>
    </w:p>
    <w:p w:rsidR="00540565" w:rsidRPr="000F5FD3" w:rsidRDefault="00540565" w:rsidP="00540565">
      <w:pPr>
        <w:adjustRightInd w:val="0"/>
        <w:snapToGrid w:val="0"/>
        <w:spacing w:line="360" w:lineRule="auto"/>
        <w:ind w:firstLineChars="200" w:firstLine="420"/>
      </w:pPr>
      <w:r w:rsidRPr="000F5FD3">
        <w:t>19.</w:t>
      </w:r>
      <w:r w:rsidRPr="000F5FD3">
        <w:t>中国会计学会，企业内部控制自我评价与审计操作指引与典型案例研究，大连出版社，</w:t>
      </w:r>
      <w:r w:rsidRPr="000F5FD3">
        <w:t>2010</w:t>
      </w:r>
      <w:r w:rsidR="00213949" w:rsidRPr="000F5FD3">
        <w:t>.</w:t>
      </w:r>
    </w:p>
    <w:p w:rsidR="00540565" w:rsidRPr="000F5FD3" w:rsidRDefault="00540565" w:rsidP="00540565">
      <w:pPr>
        <w:adjustRightInd w:val="0"/>
        <w:snapToGrid w:val="0"/>
        <w:spacing w:line="360" w:lineRule="auto"/>
        <w:ind w:firstLineChars="200" w:firstLine="420"/>
      </w:pPr>
      <w:r w:rsidRPr="000F5FD3">
        <w:t>20.</w:t>
      </w:r>
      <w:proofErr w:type="gramStart"/>
      <w:r w:rsidRPr="000F5FD3">
        <w:t>宋良荣</w:t>
      </w:r>
      <w:proofErr w:type="gramEnd"/>
      <w:r w:rsidRPr="000F5FD3">
        <w:t>，银行业金融机构内部控制，立信会计出版社，</w:t>
      </w:r>
      <w:r w:rsidRPr="000F5FD3">
        <w:t>2010</w:t>
      </w:r>
      <w:r w:rsidR="00213949" w:rsidRPr="000F5FD3">
        <w:t>.</w:t>
      </w:r>
    </w:p>
    <w:p w:rsidR="00540565" w:rsidRPr="000F5FD3" w:rsidRDefault="00540565" w:rsidP="00540565">
      <w:pPr>
        <w:adjustRightInd w:val="0"/>
        <w:snapToGrid w:val="0"/>
        <w:spacing w:line="360" w:lineRule="auto"/>
        <w:ind w:firstLineChars="200" w:firstLine="420"/>
      </w:pPr>
      <w:r w:rsidRPr="000F5FD3">
        <w:t>21.</w:t>
      </w:r>
      <w:r w:rsidRPr="000F5FD3">
        <w:t>宋建波，内部控制与风险管理，中国人民大学出版社，</w:t>
      </w:r>
      <w:r w:rsidRPr="000F5FD3">
        <w:t>2012</w:t>
      </w:r>
      <w:r w:rsidR="00213949" w:rsidRPr="000F5FD3">
        <w:t>.</w:t>
      </w:r>
    </w:p>
    <w:p w:rsidR="00540565" w:rsidRPr="000F5FD3" w:rsidRDefault="00540565" w:rsidP="00540565">
      <w:pPr>
        <w:adjustRightInd w:val="0"/>
        <w:snapToGrid w:val="0"/>
        <w:spacing w:line="360" w:lineRule="auto"/>
        <w:ind w:firstLineChars="200" w:firstLine="420"/>
      </w:pPr>
      <w:r w:rsidRPr="000F5FD3">
        <w:t>22.</w:t>
      </w:r>
      <w:r w:rsidRPr="000F5FD3">
        <w:t>罗胜强，企业内部控制</w:t>
      </w:r>
      <w:r w:rsidRPr="000F5FD3">
        <w:t>:</w:t>
      </w:r>
      <w:r w:rsidRPr="000F5FD3">
        <w:t>主要风险点、关键控制点与案例解析，立信会计出版社，</w:t>
      </w:r>
      <w:r w:rsidRPr="000F5FD3">
        <w:t>2012</w:t>
      </w:r>
      <w:r w:rsidR="00213949" w:rsidRPr="000F5FD3">
        <w:t>.</w:t>
      </w:r>
    </w:p>
    <w:p w:rsidR="00540565" w:rsidRPr="000F5FD3" w:rsidRDefault="00540565" w:rsidP="00540565">
      <w:pPr>
        <w:adjustRightInd w:val="0"/>
        <w:snapToGrid w:val="0"/>
        <w:spacing w:line="360" w:lineRule="auto"/>
        <w:ind w:firstLineChars="200" w:firstLine="420"/>
      </w:pPr>
      <w:r w:rsidRPr="000F5FD3">
        <w:t>23.</w:t>
      </w:r>
      <w:r w:rsidRPr="000F5FD3">
        <w:t>爱德华</w:t>
      </w:r>
      <w:r w:rsidRPr="000F5FD3">
        <w:t>·</w:t>
      </w:r>
      <w:r w:rsidRPr="000F5FD3">
        <w:t>卡尼等，联邦政府内部控制，中国时代经济出版社，</w:t>
      </w:r>
      <w:r w:rsidRPr="000F5FD3">
        <w:t>2009</w:t>
      </w:r>
      <w:r w:rsidR="00213949" w:rsidRPr="000F5FD3">
        <w:t>.</w:t>
      </w:r>
    </w:p>
    <w:p w:rsidR="00540565" w:rsidRPr="000F5FD3" w:rsidRDefault="00540565" w:rsidP="00540565">
      <w:pPr>
        <w:adjustRightInd w:val="0"/>
        <w:snapToGrid w:val="0"/>
        <w:spacing w:line="360" w:lineRule="auto"/>
        <w:ind w:firstLineChars="200" w:firstLine="420"/>
      </w:pPr>
      <w:r w:rsidRPr="000F5FD3">
        <w:t>24. COSO</w:t>
      </w:r>
      <w:r w:rsidRPr="000F5FD3">
        <w:t>，</w:t>
      </w:r>
      <w:r w:rsidRPr="000F5FD3">
        <w:t>Internal Control</w:t>
      </w:r>
      <w:r w:rsidRPr="000F5FD3">
        <w:t>－</w:t>
      </w:r>
      <w:r w:rsidRPr="000F5FD3">
        <w:t>Integrated Framework</w:t>
      </w:r>
      <w:r w:rsidRPr="000F5FD3">
        <w:t>，</w:t>
      </w:r>
      <w:r w:rsidRPr="000F5FD3">
        <w:t>1992</w:t>
      </w:r>
      <w:r w:rsidR="00213949" w:rsidRPr="000F5FD3">
        <w:t>.</w:t>
      </w:r>
    </w:p>
    <w:p w:rsidR="00540565" w:rsidRPr="000F5FD3" w:rsidRDefault="00540565" w:rsidP="00540565">
      <w:pPr>
        <w:adjustRightInd w:val="0"/>
        <w:snapToGrid w:val="0"/>
        <w:spacing w:line="360" w:lineRule="auto"/>
        <w:ind w:firstLineChars="200" w:firstLine="420"/>
      </w:pPr>
      <w:r w:rsidRPr="000F5FD3">
        <w:t>25. COSO</w:t>
      </w:r>
      <w:r w:rsidRPr="000F5FD3">
        <w:t>，</w:t>
      </w:r>
      <w:r w:rsidRPr="000F5FD3">
        <w:t xml:space="preserve">Enterprise Risk </w:t>
      </w:r>
      <w:proofErr w:type="spellStart"/>
      <w:r w:rsidRPr="000F5FD3">
        <w:t>Manangement</w:t>
      </w:r>
      <w:proofErr w:type="spellEnd"/>
      <w:r w:rsidRPr="000F5FD3">
        <w:t>—Integrated Framework</w:t>
      </w:r>
      <w:r w:rsidRPr="000F5FD3">
        <w:t>，</w:t>
      </w:r>
      <w:r w:rsidRPr="000F5FD3">
        <w:t>2004</w:t>
      </w:r>
      <w:r w:rsidR="00213949" w:rsidRPr="000F5FD3">
        <w:t>.</w:t>
      </w:r>
    </w:p>
    <w:p w:rsidR="00540565" w:rsidRPr="000F5FD3" w:rsidRDefault="00540565" w:rsidP="00540565">
      <w:pPr>
        <w:adjustRightInd w:val="0"/>
        <w:snapToGrid w:val="0"/>
        <w:spacing w:line="360" w:lineRule="auto"/>
        <w:ind w:firstLineChars="200" w:firstLine="420"/>
      </w:pPr>
      <w:r w:rsidRPr="000F5FD3">
        <w:t xml:space="preserve">26. </w:t>
      </w:r>
      <w:proofErr w:type="spellStart"/>
      <w:r w:rsidRPr="000F5FD3">
        <w:t>CoCo</w:t>
      </w:r>
      <w:proofErr w:type="spellEnd"/>
      <w:r w:rsidRPr="000F5FD3">
        <w:t>，</w:t>
      </w:r>
      <w:proofErr w:type="spellStart"/>
      <w:r w:rsidRPr="000F5FD3">
        <w:t>Guidamce</w:t>
      </w:r>
      <w:proofErr w:type="spellEnd"/>
      <w:r w:rsidRPr="000F5FD3">
        <w:t xml:space="preserve"> on Control</w:t>
      </w:r>
      <w:r w:rsidRPr="000F5FD3">
        <w:t>，</w:t>
      </w:r>
      <w:r w:rsidRPr="000F5FD3">
        <w:t>1995</w:t>
      </w:r>
      <w:r w:rsidR="00213949" w:rsidRPr="000F5FD3">
        <w:t>.</w:t>
      </w:r>
    </w:p>
    <w:p w:rsidR="00540565" w:rsidRPr="000F5FD3" w:rsidRDefault="00540565" w:rsidP="00540565">
      <w:pPr>
        <w:adjustRightInd w:val="0"/>
        <w:snapToGrid w:val="0"/>
        <w:spacing w:line="360" w:lineRule="auto"/>
        <w:ind w:firstLineChars="200" w:firstLine="420"/>
      </w:pPr>
      <w:r w:rsidRPr="000F5FD3">
        <w:t>27. Public Company Accounting Oversight Board</w:t>
      </w:r>
      <w:r w:rsidRPr="000F5FD3">
        <w:t>（</w:t>
      </w:r>
      <w:r w:rsidRPr="000F5FD3">
        <w:t>PCAOB</w:t>
      </w:r>
      <w:r w:rsidRPr="000F5FD3">
        <w:t>），</w:t>
      </w:r>
      <w:r w:rsidRPr="000F5FD3">
        <w:t>Auditing Standard No.5—</w:t>
      </w:r>
      <w:proofErr w:type="gramStart"/>
      <w:r w:rsidRPr="000F5FD3">
        <w:t>An</w:t>
      </w:r>
      <w:proofErr w:type="gramEnd"/>
      <w:r w:rsidRPr="000F5FD3">
        <w:t xml:space="preserve"> Audit of Internal Control Over Financial Reporting That Is Integrated with An Audit of Financial</w:t>
      </w:r>
    </w:p>
    <w:p w:rsidR="00540565" w:rsidRPr="000F5FD3" w:rsidRDefault="00540565" w:rsidP="00213949">
      <w:pPr>
        <w:adjustRightInd w:val="0"/>
        <w:snapToGrid w:val="0"/>
        <w:spacing w:line="360" w:lineRule="auto"/>
      </w:pPr>
      <w:r w:rsidRPr="000F5FD3">
        <w:t>Statements</w:t>
      </w:r>
      <w:r w:rsidRPr="000F5FD3">
        <w:t>．</w:t>
      </w:r>
    </w:p>
    <w:p w:rsidR="00540565" w:rsidRPr="000F5FD3" w:rsidRDefault="00540565" w:rsidP="00540565">
      <w:pPr>
        <w:adjustRightInd w:val="0"/>
        <w:snapToGrid w:val="0"/>
        <w:spacing w:line="360" w:lineRule="auto"/>
        <w:ind w:firstLineChars="200" w:firstLine="420"/>
      </w:pPr>
      <w:r w:rsidRPr="000F5FD3">
        <w:t>28. COBIT Steering Committee and IT Governance Institute</w:t>
      </w:r>
      <w:r w:rsidRPr="000F5FD3">
        <w:t>，</w:t>
      </w:r>
      <w:r w:rsidRPr="000F5FD3">
        <w:t>COBIT Framework</w:t>
      </w:r>
      <w:r w:rsidRPr="000F5FD3">
        <w:t>，</w:t>
      </w:r>
      <w:r w:rsidR="00A4314D" w:rsidRPr="000F5FD3">
        <w:t>2000.</w:t>
      </w:r>
    </w:p>
    <w:p w:rsidR="00540565" w:rsidRPr="000F5FD3" w:rsidRDefault="00540565" w:rsidP="00540565">
      <w:pPr>
        <w:adjustRightInd w:val="0"/>
        <w:snapToGrid w:val="0"/>
        <w:spacing w:line="360" w:lineRule="auto"/>
        <w:ind w:firstLineChars="200" w:firstLine="420"/>
      </w:pPr>
      <w:r w:rsidRPr="000F5FD3">
        <w:t>29.Steven J</w:t>
      </w:r>
      <w:r w:rsidRPr="000F5FD3">
        <w:t>．</w:t>
      </w:r>
      <w:r w:rsidRPr="000F5FD3">
        <w:t>Root</w:t>
      </w:r>
      <w:r w:rsidRPr="000F5FD3">
        <w:t>，</w:t>
      </w:r>
      <w:r w:rsidRPr="000F5FD3">
        <w:t>Beyond COSO, Internal Control to Enhance Corporate Governance, John Wiley &amp; Sons, Inc</w:t>
      </w:r>
      <w:r w:rsidR="00213949" w:rsidRPr="000F5FD3">
        <w:t>.</w:t>
      </w:r>
    </w:p>
    <w:p w:rsidR="007702D9" w:rsidRPr="000F5FD3" w:rsidRDefault="00261138" w:rsidP="00DB6C39">
      <w:pPr>
        <w:adjustRightInd w:val="0"/>
        <w:snapToGrid w:val="0"/>
        <w:spacing w:line="360" w:lineRule="auto"/>
        <w:ind w:firstLineChars="200" w:firstLine="422"/>
        <w:rPr>
          <w:b/>
          <w:szCs w:val="21"/>
        </w:rPr>
      </w:pPr>
      <w:r w:rsidRPr="000F5FD3">
        <w:rPr>
          <w:rFonts w:hAnsi="宋体"/>
          <w:b/>
          <w:szCs w:val="21"/>
        </w:rPr>
        <w:lastRenderedPageBreak/>
        <w:t>推荐网站：</w:t>
      </w:r>
    </w:p>
    <w:p w:rsidR="007702D9" w:rsidRPr="000F5FD3" w:rsidRDefault="007702D9" w:rsidP="007702D9">
      <w:pPr>
        <w:adjustRightInd w:val="0"/>
        <w:snapToGrid w:val="0"/>
        <w:spacing w:line="360" w:lineRule="auto"/>
        <w:ind w:firstLineChars="200" w:firstLine="420"/>
      </w:pPr>
      <w:r w:rsidRPr="000F5FD3">
        <w:t xml:space="preserve">1. </w:t>
      </w:r>
      <w:hyperlink r:id="rId13" w:history="1">
        <w:r w:rsidRPr="000F5FD3">
          <w:rPr>
            <w:rStyle w:val="a5"/>
          </w:rPr>
          <w:t>http://aaahq.org/</w:t>
        </w:r>
      </w:hyperlink>
      <w:r w:rsidRPr="000F5FD3">
        <w:t xml:space="preserve"> </w:t>
      </w:r>
      <w:r w:rsidRPr="000F5FD3">
        <w:t>美国会计学会</w:t>
      </w:r>
    </w:p>
    <w:p w:rsidR="007702D9" w:rsidRPr="000F5FD3" w:rsidRDefault="007702D9" w:rsidP="007702D9">
      <w:pPr>
        <w:adjustRightInd w:val="0"/>
        <w:snapToGrid w:val="0"/>
        <w:spacing w:line="360" w:lineRule="auto"/>
        <w:ind w:firstLineChars="200" w:firstLine="420"/>
      </w:pPr>
      <w:r w:rsidRPr="000F5FD3">
        <w:t xml:space="preserve">2. </w:t>
      </w:r>
      <w:hyperlink r:id="rId14" w:history="1">
        <w:r w:rsidRPr="000F5FD3">
          <w:rPr>
            <w:rStyle w:val="a5"/>
          </w:rPr>
          <w:t>http://www.asc.net.cn/</w:t>
        </w:r>
      </w:hyperlink>
      <w:r w:rsidRPr="000F5FD3">
        <w:t xml:space="preserve"> </w:t>
      </w:r>
      <w:r w:rsidRPr="000F5FD3">
        <w:t>中国会计学会</w:t>
      </w:r>
    </w:p>
    <w:p w:rsidR="0011399A" w:rsidRPr="000F5FD3" w:rsidRDefault="0011399A" w:rsidP="00261138">
      <w:pPr>
        <w:adjustRightInd w:val="0"/>
        <w:snapToGrid w:val="0"/>
        <w:spacing w:line="360" w:lineRule="auto"/>
        <w:ind w:firstLineChars="200" w:firstLine="562"/>
        <w:rPr>
          <w:rFonts w:eastAsia="黑体"/>
          <w:b/>
          <w:bCs/>
          <w:sz w:val="28"/>
        </w:rPr>
      </w:pPr>
      <w:r w:rsidRPr="000F5FD3">
        <w:rPr>
          <w:rFonts w:eastAsia="黑体"/>
          <w:b/>
          <w:bCs/>
          <w:sz w:val="28"/>
        </w:rPr>
        <w:t>六、</w:t>
      </w:r>
      <w:r w:rsidRPr="000F5FD3">
        <w:rPr>
          <w:rFonts w:eastAsia="黑体" w:hAnsi="宋体"/>
          <w:b/>
          <w:bCs/>
          <w:sz w:val="28"/>
        </w:rPr>
        <w:t>课程的考核要求</w:t>
      </w:r>
    </w:p>
    <w:p w:rsidR="001C36FB" w:rsidRPr="000F5FD3" w:rsidRDefault="001C36FB" w:rsidP="001C36FB">
      <w:pPr>
        <w:spacing w:line="360" w:lineRule="auto"/>
        <w:ind w:firstLineChars="200" w:firstLine="420"/>
        <w:rPr>
          <w:szCs w:val="21"/>
        </w:rPr>
      </w:pPr>
      <w:r w:rsidRPr="000F5FD3">
        <w:rPr>
          <w:szCs w:val="21"/>
        </w:rPr>
        <w:t>1.</w:t>
      </w:r>
      <w:r w:rsidRPr="000F5FD3">
        <w:rPr>
          <w:szCs w:val="21"/>
        </w:rPr>
        <w:t>期末考试形式：本课程为考试课，采用平时考核与期终考核相结合的考核方法。</w:t>
      </w:r>
    </w:p>
    <w:p w:rsidR="001C36FB" w:rsidRPr="000F5FD3" w:rsidRDefault="001C36FB" w:rsidP="001C36FB">
      <w:pPr>
        <w:spacing w:line="360" w:lineRule="auto"/>
        <w:ind w:firstLineChars="200" w:firstLine="420"/>
        <w:rPr>
          <w:szCs w:val="21"/>
        </w:rPr>
      </w:pPr>
      <w:r w:rsidRPr="000F5FD3">
        <w:rPr>
          <w:szCs w:val="21"/>
        </w:rPr>
        <w:t>2.</w:t>
      </w:r>
      <w:r w:rsidRPr="000F5FD3">
        <w:rPr>
          <w:szCs w:val="21"/>
        </w:rPr>
        <w:t>平时成绩构成比例：平时考核包括出勤情况、听课情况、学习态度、课堂表现、平时作业等方面，占课程总评分的</w:t>
      </w:r>
      <w:r w:rsidRPr="000F5FD3">
        <w:rPr>
          <w:szCs w:val="21"/>
        </w:rPr>
        <w:t>40%</w:t>
      </w:r>
      <w:r w:rsidRPr="000F5FD3">
        <w:rPr>
          <w:szCs w:val="21"/>
        </w:rPr>
        <w:t>。其中考勤</w:t>
      </w:r>
      <w:r w:rsidRPr="000F5FD3">
        <w:rPr>
          <w:szCs w:val="21"/>
        </w:rPr>
        <w:t>10%</w:t>
      </w:r>
      <w:r w:rsidRPr="000F5FD3">
        <w:rPr>
          <w:szCs w:val="21"/>
        </w:rPr>
        <w:t>；作业、课堂讨论和回答问题小组</w:t>
      </w:r>
      <w:r w:rsidRPr="000F5FD3">
        <w:rPr>
          <w:szCs w:val="21"/>
        </w:rPr>
        <w:t>10%</w:t>
      </w:r>
      <w:r w:rsidRPr="000F5FD3">
        <w:rPr>
          <w:szCs w:val="21"/>
        </w:rPr>
        <w:t>；小组大案例分析</w:t>
      </w:r>
      <w:r w:rsidRPr="000F5FD3">
        <w:rPr>
          <w:szCs w:val="21"/>
        </w:rPr>
        <w:t>20%</w:t>
      </w:r>
      <w:r w:rsidRPr="000F5FD3">
        <w:rPr>
          <w:szCs w:val="21"/>
        </w:rPr>
        <w:t>。</w:t>
      </w:r>
    </w:p>
    <w:p w:rsidR="0011399A" w:rsidRPr="00EB533C" w:rsidRDefault="001C36FB" w:rsidP="00EB533C">
      <w:pPr>
        <w:spacing w:line="360" w:lineRule="auto"/>
        <w:ind w:firstLineChars="200" w:firstLine="420"/>
        <w:rPr>
          <w:rFonts w:eastAsia="黑体"/>
          <w:sz w:val="28"/>
          <w:szCs w:val="21"/>
        </w:rPr>
      </w:pPr>
      <w:r w:rsidRPr="000F5FD3">
        <w:rPr>
          <w:szCs w:val="21"/>
        </w:rPr>
        <w:t>3.</w:t>
      </w:r>
      <w:r w:rsidRPr="000F5FD3">
        <w:rPr>
          <w:szCs w:val="21"/>
        </w:rPr>
        <w:t>课程成绩构成：平时成绩</w:t>
      </w:r>
      <w:r w:rsidRPr="000F5FD3">
        <w:rPr>
          <w:szCs w:val="21"/>
        </w:rPr>
        <w:t>40%</w:t>
      </w:r>
      <w:r w:rsidRPr="000F5FD3">
        <w:rPr>
          <w:szCs w:val="21"/>
        </w:rPr>
        <w:t>；期末考试成绩</w:t>
      </w:r>
      <w:r w:rsidRPr="000F5FD3">
        <w:rPr>
          <w:szCs w:val="21"/>
        </w:rPr>
        <w:t>60%</w:t>
      </w:r>
      <w:r w:rsidRPr="000F5FD3">
        <w:rPr>
          <w:szCs w:val="21"/>
        </w:rPr>
        <w:t>。</w:t>
      </w:r>
    </w:p>
    <w:p w:rsidR="0011399A" w:rsidRDefault="0011399A" w:rsidP="0011399A">
      <w:pPr>
        <w:spacing w:line="360" w:lineRule="auto"/>
      </w:pPr>
    </w:p>
    <w:p w:rsidR="00EB533C" w:rsidRDefault="00EB533C" w:rsidP="0011399A">
      <w:pPr>
        <w:spacing w:line="360" w:lineRule="auto"/>
      </w:pPr>
    </w:p>
    <w:p w:rsidR="00EB533C" w:rsidRDefault="00EB533C" w:rsidP="0011399A">
      <w:pPr>
        <w:spacing w:line="360" w:lineRule="auto"/>
      </w:pPr>
    </w:p>
    <w:p w:rsidR="00EB533C" w:rsidRPr="000F5FD3" w:rsidRDefault="00EB533C" w:rsidP="0011399A">
      <w:pPr>
        <w:spacing w:line="360" w:lineRule="auto"/>
      </w:pPr>
    </w:p>
    <w:p w:rsidR="003072E7" w:rsidRPr="000F5FD3" w:rsidRDefault="003072E7" w:rsidP="00A35970">
      <w:pPr>
        <w:adjustRightInd w:val="0"/>
        <w:snapToGrid w:val="0"/>
        <w:spacing w:line="360" w:lineRule="auto"/>
        <w:jc w:val="center"/>
        <w:rPr>
          <w:rFonts w:eastAsia="黑体"/>
          <w:b/>
          <w:sz w:val="32"/>
        </w:rPr>
      </w:pPr>
    </w:p>
    <w:p w:rsidR="003072E7" w:rsidRPr="000F5FD3" w:rsidRDefault="003072E7" w:rsidP="00A35970">
      <w:pPr>
        <w:adjustRightInd w:val="0"/>
        <w:snapToGrid w:val="0"/>
        <w:spacing w:line="360" w:lineRule="auto"/>
        <w:jc w:val="center"/>
        <w:rPr>
          <w:rFonts w:eastAsia="黑体"/>
          <w:b/>
          <w:sz w:val="32"/>
        </w:rPr>
      </w:pPr>
    </w:p>
    <w:p w:rsidR="003072E7" w:rsidRPr="000F5FD3" w:rsidRDefault="003072E7" w:rsidP="00A35970">
      <w:pPr>
        <w:adjustRightInd w:val="0"/>
        <w:snapToGrid w:val="0"/>
        <w:spacing w:line="360" w:lineRule="auto"/>
        <w:jc w:val="center"/>
        <w:rPr>
          <w:rFonts w:eastAsia="黑体"/>
          <w:b/>
          <w:sz w:val="32"/>
        </w:rPr>
      </w:pPr>
    </w:p>
    <w:p w:rsidR="003072E7" w:rsidRPr="000F5FD3" w:rsidRDefault="003072E7" w:rsidP="00A35970">
      <w:pPr>
        <w:adjustRightInd w:val="0"/>
        <w:snapToGrid w:val="0"/>
        <w:spacing w:line="360" w:lineRule="auto"/>
        <w:jc w:val="center"/>
        <w:rPr>
          <w:rFonts w:eastAsia="黑体"/>
          <w:b/>
          <w:sz w:val="32"/>
        </w:rPr>
      </w:pPr>
    </w:p>
    <w:p w:rsidR="003072E7" w:rsidRPr="000F5FD3" w:rsidRDefault="003072E7" w:rsidP="00A35970">
      <w:pPr>
        <w:adjustRightInd w:val="0"/>
        <w:snapToGrid w:val="0"/>
        <w:spacing w:line="360" w:lineRule="auto"/>
        <w:jc w:val="center"/>
        <w:rPr>
          <w:rFonts w:eastAsia="黑体"/>
          <w:b/>
          <w:sz w:val="32"/>
        </w:rPr>
      </w:pPr>
    </w:p>
    <w:p w:rsidR="00801EB5" w:rsidRPr="000F5FD3" w:rsidRDefault="00801EB5" w:rsidP="00A35970">
      <w:pPr>
        <w:adjustRightInd w:val="0"/>
        <w:snapToGrid w:val="0"/>
        <w:spacing w:line="360" w:lineRule="auto"/>
        <w:jc w:val="center"/>
        <w:rPr>
          <w:rFonts w:eastAsia="黑体"/>
          <w:b/>
          <w:sz w:val="32"/>
        </w:rPr>
      </w:pPr>
    </w:p>
    <w:p w:rsidR="00801EB5" w:rsidRPr="000F5FD3" w:rsidRDefault="00801EB5" w:rsidP="00263BA9">
      <w:pPr>
        <w:adjustRightInd w:val="0"/>
        <w:snapToGrid w:val="0"/>
        <w:spacing w:line="360" w:lineRule="auto"/>
        <w:rPr>
          <w:rFonts w:eastAsia="黑体"/>
          <w:b/>
          <w:sz w:val="32"/>
        </w:rPr>
      </w:pPr>
    </w:p>
    <w:p w:rsidR="00263BA9" w:rsidRPr="000F5FD3" w:rsidRDefault="00263BA9" w:rsidP="00263BA9">
      <w:pPr>
        <w:adjustRightInd w:val="0"/>
        <w:snapToGrid w:val="0"/>
        <w:spacing w:line="360" w:lineRule="auto"/>
        <w:rPr>
          <w:rFonts w:eastAsia="黑体"/>
          <w:b/>
          <w:sz w:val="32"/>
        </w:rPr>
      </w:pPr>
    </w:p>
    <w:p w:rsidR="000F5FD3" w:rsidRDefault="000F5FD3" w:rsidP="00263BA9">
      <w:pPr>
        <w:spacing w:line="360" w:lineRule="auto"/>
        <w:jc w:val="center"/>
        <w:rPr>
          <w:rFonts w:eastAsia="黑体"/>
          <w:b/>
          <w:bCs/>
          <w:sz w:val="32"/>
          <w:szCs w:val="32"/>
        </w:rPr>
      </w:pPr>
    </w:p>
    <w:p w:rsidR="000F5FD3" w:rsidRDefault="000F5FD3" w:rsidP="00263BA9">
      <w:pPr>
        <w:spacing w:line="360" w:lineRule="auto"/>
        <w:jc w:val="center"/>
        <w:rPr>
          <w:rFonts w:eastAsia="黑体"/>
          <w:b/>
          <w:bCs/>
          <w:sz w:val="32"/>
          <w:szCs w:val="32"/>
        </w:rPr>
      </w:pPr>
    </w:p>
    <w:p w:rsidR="008132F9" w:rsidRDefault="008132F9" w:rsidP="00E36E97">
      <w:pPr>
        <w:spacing w:line="360" w:lineRule="auto"/>
        <w:jc w:val="center"/>
        <w:rPr>
          <w:rFonts w:eastAsia="黑体"/>
          <w:b/>
          <w:bCs/>
          <w:sz w:val="32"/>
          <w:szCs w:val="32"/>
        </w:rPr>
      </w:pPr>
    </w:p>
    <w:p w:rsidR="008132F9" w:rsidRDefault="008132F9" w:rsidP="00E36E97">
      <w:pPr>
        <w:spacing w:line="360" w:lineRule="auto"/>
        <w:jc w:val="center"/>
        <w:rPr>
          <w:rFonts w:eastAsia="黑体"/>
          <w:b/>
          <w:bCs/>
          <w:sz w:val="32"/>
          <w:szCs w:val="32"/>
        </w:rPr>
      </w:pPr>
    </w:p>
    <w:p w:rsidR="008132F9" w:rsidRDefault="008132F9" w:rsidP="00E36E97">
      <w:pPr>
        <w:spacing w:line="360" w:lineRule="auto"/>
        <w:jc w:val="center"/>
        <w:rPr>
          <w:rFonts w:eastAsia="黑体"/>
          <w:b/>
          <w:bCs/>
          <w:sz w:val="32"/>
          <w:szCs w:val="32"/>
        </w:rPr>
      </w:pPr>
    </w:p>
    <w:p w:rsidR="00A35970" w:rsidRDefault="00A35970" w:rsidP="00E36E97">
      <w:pPr>
        <w:spacing w:line="360" w:lineRule="auto"/>
        <w:jc w:val="center"/>
        <w:rPr>
          <w:rFonts w:eastAsia="黑体"/>
          <w:b/>
          <w:bCs/>
          <w:sz w:val="32"/>
          <w:szCs w:val="32"/>
        </w:rPr>
      </w:pPr>
      <w:r w:rsidRPr="000F5FD3">
        <w:rPr>
          <w:rFonts w:eastAsia="黑体"/>
          <w:b/>
          <w:bCs/>
          <w:sz w:val="32"/>
          <w:szCs w:val="32"/>
        </w:rPr>
        <w:lastRenderedPageBreak/>
        <w:t>教学要求及教学要点</w:t>
      </w:r>
    </w:p>
    <w:p w:rsidR="008210DB" w:rsidRPr="000F5FD3" w:rsidRDefault="008210DB" w:rsidP="00E36E97">
      <w:pPr>
        <w:spacing w:line="360" w:lineRule="auto"/>
        <w:jc w:val="center"/>
        <w:rPr>
          <w:rFonts w:eastAsia="黑体"/>
          <w:b/>
          <w:bCs/>
          <w:sz w:val="32"/>
          <w:szCs w:val="32"/>
        </w:rPr>
      </w:pPr>
    </w:p>
    <w:p w:rsidR="00223F72" w:rsidRPr="000F5FD3" w:rsidRDefault="00223F72" w:rsidP="008210DB">
      <w:pPr>
        <w:spacing w:line="360" w:lineRule="auto"/>
        <w:jc w:val="center"/>
        <w:rPr>
          <w:rFonts w:eastAsia="黑体"/>
          <w:b/>
          <w:bCs/>
          <w:sz w:val="32"/>
          <w:szCs w:val="32"/>
        </w:rPr>
      </w:pPr>
      <w:r w:rsidRPr="000F5FD3">
        <w:rPr>
          <w:rFonts w:eastAsia="黑体"/>
          <w:b/>
          <w:bCs/>
          <w:sz w:val="32"/>
          <w:szCs w:val="32"/>
        </w:rPr>
        <w:t>第一篇</w:t>
      </w:r>
      <w:r w:rsidRPr="000F5FD3">
        <w:rPr>
          <w:rFonts w:eastAsia="黑体"/>
          <w:b/>
          <w:bCs/>
          <w:sz w:val="32"/>
          <w:szCs w:val="32"/>
        </w:rPr>
        <w:t xml:space="preserve">  </w:t>
      </w:r>
      <w:r w:rsidR="00263BA9" w:rsidRPr="000F5FD3">
        <w:rPr>
          <w:rFonts w:eastAsia="黑体"/>
          <w:b/>
          <w:bCs/>
          <w:sz w:val="32"/>
          <w:szCs w:val="32"/>
        </w:rPr>
        <w:t>内部控制架构</w:t>
      </w:r>
    </w:p>
    <w:p w:rsidR="009D499C" w:rsidRPr="000F5FD3" w:rsidRDefault="00FC5A02" w:rsidP="00E36E97">
      <w:pPr>
        <w:spacing w:line="360" w:lineRule="auto"/>
        <w:jc w:val="center"/>
        <w:rPr>
          <w:rFonts w:eastAsia="黑体"/>
          <w:b/>
          <w:bCs/>
          <w:sz w:val="28"/>
        </w:rPr>
      </w:pPr>
      <w:r w:rsidRPr="000F5FD3">
        <w:rPr>
          <w:rFonts w:eastAsia="黑体"/>
          <w:b/>
          <w:bCs/>
          <w:sz w:val="28"/>
        </w:rPr>
        <w:t>第一章</w:t>
      </w:r>
      <w:r w:rsidRPr="000F5FD3">
        <w:rPr>
          <w:rFonts w:eastAsia="黑体"/>
          <w:b/>
          <w:bCs/>
          <w:sz w:val="28"/>
        </w:rPr>
        <w:t xml:space="preserve">  </w:t>
      </w:r>
      <w:r w:rsidRPr="000F5FD3">
        <w:rPr>
          <w:rFonts w:eastAsia="黑体"/>
          <w:b/>
          <w:bCs/>
          <w:sz w:val="28"/>
        </w:rPr>
        <w:t>内部控制发展概述</w:t>
      </w:r>
    </w:p>
    <w:p w:rsidR="00FC5A02" w:rsidRPr="000F5FD3" w:rsidRDefault="00FC5A02" w:rsidP="00E36E97">
      <w:pPr>
        <w:spacing w:line="360" w:lineRule="auto"/>
        <w:rPr>
          <w:rFonts w:eastAsia="黑体"/>
          <w:bCs/>
        </w:rPr>
      </w:pPr>
      <w:r w:rsidRPr="000F5FD3">
        <w:rPr>
          <w:rFonts w:eastAsia="黑体"/>
          <w:bCs/>
        </w:rPr>
        <w:t>【本章教学目的和要求】</w:t>
      </w:r>
    </w:p>
    <w:p w:rsidR="00FC5A02" w:rsidRPr="000F5FD3" w:rsidRDefault="00FC5A02" w:rsidP="00E36E97">
      <w:pPr>
        <w:widowControl/>
        <w:spacing w:line="360" w:lineRule="auto"/>
        <w:ind w:left="360"/>
        <w:jc w:val="left"/>
      </w:pPr>
      <w:r w:rsidRPr="000F5FD3">
        <w:t>1.</w:t>
      </w:r>
      <w:r w:rsidRPr="000F5FD3">
        <w:rPr>
          <w:rFonts w:hAnsi="宋体"/>
        </w:rPr>
        <w:t>要求学生了解内部控制的历史演进过程；</w:t>
      </w:r>
    </w:p>
    <w:p w:rsidR="00FC5A02" w:rsidRPr="000F5FD3" w:rsidRDefault="00FC5A02" w:rsidP="00E36E97">
      <w:pPr>
        <w:widowControl/>
        <w:spacing w:line="360" w:lineRule="auto"/>
        <w:ind w:left="360"/>
        <w:jc w:val="left"/>
      </w:pPr>
      <w:r w:rsidRPr="000F5FD3">
        <w:t>2.</w:t>
      </w:r>
      <w:r w:rsidRPr="000F5FD3">
        <w:rPr>
          <w:rFonts w:hAnsi="宋体"/>
        </w:rPr>
        <w:t>理解当前风险管理阶段内部控制的主要思想；</w:t>
      </w:r>
    </w:p>
    <w:p w:rsidR="00FC5A02" w:rsidRPr="000F5FD3" w:rsidRDefault="00FC5A02" w:rsidP="00E36E97">
      <w:pPr>
        <w:widowControl/>
        <w:spacing w:line="360" w:lineRule="auto"/>
        <w:ind w:left="360"/>
        <w:jc w:val="left"/>
      </w:pPr>
      <w:r w:rsidRPr="000F5FD3">
        <w:t>3.</w:t>
      </w:r>
      <w:r w:rsidRPr="000F5FD3">
        <w:rPr>
          <w:rFonts w:hAnsi="宋体"/>
        </w:rPr>
        <w:t>掌握内部控制对于企业的必要性与现实意义；</w:t>
      </w:r>
    </w:p>
    <w:p w:rsidR="00FC5A02" w:rsidRPr="000F5FD3" w:rsidRDefault="00FC5A02" w:rsidP="00E36E97">
      <w:pPr>
        <w:widowControl/>
        <w:spacing w:line="360" w:lineRule="auto"/>
        <w:ind w:left="360"/>
        <w:jc w:val="left"/>
      </w:pPr>
      <w:r w:rsidRPr="000F5FD3">
        <w:t>4.</w:t>
      </w:r>
      <w:r w:rsidRPr="000F5FD3">
        <w:rPr>
          <w:rFonts w:hAnsi="宋体"/>
        </w:rPr>
        <w:t>理解现代内部控制对企业的重要作用。</w:t>
      </w:r>
    </w:p>
    <w:p w:rsidR="00FC5A02" w:rsidRPr="000F5FD3" w:rsidRDefault="00FC5A02" w:rsidP="00E36E97">
      <w:pPr>
        <w:spacing w:line="360" w:lineRule="auto"/>
        <w:jc w:val="center"/>
        <w:rPr>
          <w:rFonts w:eastAsia="黑体"/>
          <w:b/>
          <w:bCs/>
          <w:sz w:val="28"/>
        </w:rPr>
      </w:pPr>
      <w:r w:rsidRPr="000F5FD3">
        <w:rPr>
          <w:rFonts w:eastAsia="黑体"/>
          <w:b/>
          <w:bCs/>
          <w:sz w:val="28"/>
        </w:rPr>
        <w:t>第一节</w:t>
      </w:r>
      <w:r w:rsidRPr="000F5FD3">
        <w:rPr>
          <w:rFonts w:eastAsia="黑体"/>
          <w:b/>
          <w:bCs/>
          <w:sz w:val="28"/>
        </w:rPr>
        <w:t xml:space="preserve"> </w:t>
      </w:r>
      <w:r w:rsidRPr="000F5FD3">
        <w:rPr>
          <w:rFonts w:eastAsia="黑体"/>
          <w:b/>
          <w:bCs/>
          <w:sz w:val="28"/>
        </w:rPr>
        <w:t>内部控制的历史演进</w:t>
      </w:r>
    </w:p>
    <w:p w:rsidR="00FC5A02" w:rsidRPr="000F5FD3" w:rsidRDefault="00FC5A02" w:rsidP="00E36E97">
      <w:pPr>
        <w:spacing w:line="360" w:lineRule="auto"/>
        <w:rPr>
          <w:rFonts w:eastAsia="黑体"/>
          <w:bCs/>
        </w:rPr>
      </w:pPr>
      <w:r w:rsidRPr="000F5FD3">
        <w:rPr>
          <w:rFonts w:eastAsia="黑体"/>
          <w:bCs/>
        </w:rPr>
        <w:t>【教学内容】</w:t>
      </w:r>
    </w:p>
    <w:p w:rsidR="00FC5A02" w:rsidRPr="000F5FD3" w:rsidRDefault="00FC5A02" w:rsidP="00FC5A02">
      <w:pPr>
        <w:adjustRightInd w:val="0"/>
        <w:snapToGrid w:val="0"/>
        <w:spacing w:line="360" w:lineRule="auto"/>
        <w:ind w:firstLineChars="200" w:firstLine="420"/>
      </w:pPr>
      <w:r w:rsidRPr="000F5FD3">
        <w:rPr>
          <w:rFonts w:hAnsi="宋体"/>
        </w:rPr>
        <w:t>一、内部牵制阶段</w:t>
      </w:r>
    </w:p>
    <w:p w:rsidR="00FC5A02" w:rsidRPr="000F5FD3" w:rsidRDefault="00FC5A02" w:rsidP="00FC5A02">
      <w:pPr>
        <w:adjustRightInd w:val="0"/>
        <w:snapToGrid w:val="0"/>
        <w:spacing w:line="360" w:lineRule="auto"/>
        <w:ind w:firstLineChars="200" w:firstLine="420"/>
      </w:pPr>
      <w:r w:rsidRPr="000F5FD3">
        <w:rPr>
          <w:rFonts w:hAnsi="宋体"/>
        </w:rPr>
        <w:t>二、内部控制制度阶段</w:t>
      </w:r>
    </w:p>
    <w:p w:rsidR="00FC5A02" w:rsidRPr="000F5FD3" w:rsidRDefault="00FC5A02" w:rsidP="00FC5A02">
      <w:pPr>
        <w:adjustRightInd w:val="0"/>
        <w:snapToGrid w:val="0"/>
        <w:spacing w:line="360" w:lineRule="auto"/>
        <w:ind w:firstLineChars="200" w:firstLine="420"/>
      </w:pPr>
      <w:r w:rsidRPr="000F5FD3">
        <w:rPr>
          <w:rFonts w:hAnsi="宋体"/>
        </w:rPr>
        <w:t>三、内部控制结构阶段</w:t>
      </w:r>
    </w:p>
    <w:p w:rsidR="00FC5A02" w:rsidRPr="000F5FD3" w:rsidRDefault="00FC5A02" w:rsidP="00FC5A02">
      <w:pPr>
        <w:adjustRightInd w:val="0"/>
        <w:snapToGrid w:val="0"/>
        <w:spacing w:line="360" w:lineRule="auto"/>
        <w:ind w:firstLineChars="200" w:firstLine="420"/>
      </w:pPr>
      <w:r w:rsidRPr="000F5FD3">
        <w:rPr>
          <w:rFonts w:hAnsi="宋体"/>
        </w:rPr>
        <w:t>四、内部控制框架阶段</w:t>
      </w:r>
    </w:p>
    <w:p w:rsidR="00FC5A02" w:rsidRPr="000F5FD3" w:rsidRDefault="00FC5A02" w:rsidP="00FC5A02">
      <w:pPr>
        <w:adjustRightInd w:val="0"/>
        <w:snapToGrid w:val="0"/>
        <w:spacing w:line="360" w:lineRule="auto"/>
        <w:ind w:firstLineChars="200" w:firstLine="420"/>
      </w:pPr>
      <w:r w:rsidRPr="000F5FD3">
        <w:rPr>
          <w:rFonts w:hAnsi="宋体"/>
        </w:rPr>
        <w:t>五、风险管理框架阶段</w:t>
      </w:r>
    </w:p>
    <w:p w:rsidR="00FC5A02" w:rsidRPr="000F5FD3" w:rsidRDefault="00263BA9" w:rsidP="00FC5A02">
      <w:pPr>
        <w:spacing w:line="360" w:lineRule="auto"/>
        <w:rPr>
          <w:rFonts w:eastAsia="黑体"/>
          <w:bCs/>
        </w:rPr>
      </w:pPr>
      <w:r w:rsidRPr="000F5FD3">
        <w:rPr>
          <w:rFonts w:eastAsia="黑体"/>
          <w:bCs/>
        </w:rPr>
        <w:t>【重点、难点】</w:t>
      </w:r>
    </w:p>
    <w:p w:rsidR="00FC5A02" w:rsidRPr="000F5FD3" w:rsidRDefault="00FC5A02" w:rsidP="00FC5A02">
      <w:pPr>
        <w:adjustRightInd w:val="0"/>
        <w:snapToGrid w:val="0"/>
        <w:spacing w:line="360" w:lineRule="auto"/>
        <w:ind w:firstLineChars="200" w:firstLine="420"/>
      </w:pPr>
      <w:r w:rsidRPr="000F5FD3">
        <w:rPr>
          <w:rFonts w:hAnsi="宋体"/>
        </w:rPr>
        <w:t>一、内部控制框架阶段</w:t>
      </w:r>
    </w:p>
    <w:p w:rsidR="00FC5A02" w:rsidRPr="00E36E97" w:rsidRDefault="00FC5A02" w:rsidP="00E36E97">
      <w:pPr>
        <w:adjustRightInd w:val="0"/>
        <w:snapToGrid w:val="0"/>
        <w:spacing w:line="360" w:lineRule="auto"/>
        <w:ind w:firstLineChars="200" w:firstLine="420"/>
      </w:pPr>
      <w:r w:rsidRPr="000F5FD3">
        <w:rPr>
          <w:rFonts w:hAnsi="宋体"/>
        </w:rPr>
        <w:t>二、风险管理阶段</w:t>
      </w:r>
    </w:p>
    <w:p w:rsidR="00FC5A02" w:rsidRPr="00E36E97" w:rsidRDefault="00FC5A02" w:rsidP="00FC5A02">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Pr="00E36E97">
        <w:rPr>
          <w:rFonts w:eastAsia="黑体"/>
          <w:b/>
          <w:bCs/>
          <w:sz w:val="28"/>
        </w:rPr>
        <w:t>建立和实施内部控制的现实意义</w:t>
      </w:r>
    </w:p>
    <w:p w:rsidR="00FC5A02" w:rsidRPr="000F5FD3" w:rsidRDefault="00FC5A02" w:rsidP="00FC5A02">
      <w:pPr>
        <w:spacing w:line="360" w:lineRule="auto"/>
        <w:rPr>
          <w:rFonts w:eastAsia="黑体"/>
          <w:bCs/>
          <w:sz w:val="24"/>
        </w:rPr>
      </w:pPr>
      <w:r w:rsidRPr="000F5FD3">
        <w:rPr>
          <w:rFonts w:eastAsia="黑体"/>
          <w:bCs/>
        </w:rPr>
        <w:t>【教学内容】</w:t>
      </w:r>
    </w:p>
    <w:p w:rsidR="00FC5A02" w:rsidRPr="000F5FD3" w:rsidRDefault="00FC5A02" w:rsidP="00FC5A02">
      <w:pPr>
        <w:adjustRightInd w:val="0"/>
        <w:snapToGrid w:val="0"/>
        <w:spacing w:line="360" w:lineRule="auto"/>
        <w:ind w:firstLineChars="200" w:firstLine="420"/>
      </w:pPr>
      <w:r w:rsidRPr="000F5FD3">
        <w:rPr>
          <w:rFonts w:hAnsi="宋体"/>
        </w:rPr>
        <w:t>一、内部控制是企业实现管理现代化的科学方法</w:t>
      </w:r>
      <w:r w:rsidRPr="000F5FD3">
        <w:t xml:space="preserve"> </w:t>
      </w:r>
    </w:p>
    <w:p w:rsidR="00FC5A02" w:rsidRPr="000F5FD3" w:rsidRDefault="00FC5A02" w:rsidP="00FC5A02">
      <w:pPr>
        <w:adjustRightInd w:val="0"/>
        <w:snapToGrid w:val="0"/>
        <w:spacing w:line="360" w:lineRule="auto"/>
        <w:ind w:firstLineChars="200" w:firstLine="420"/>
      </w:pPr>
      <w:r w:rsidRPr="000F5FD3">
        <w:rPr>
          <w:rFonts w:hAnsi="宋体"/>
        </w:rPr>
        <w:t>二、内部控制是防止会计信息失真的有效途径</w:t>
      </w:r>
      <w:r w:rsidRPr="000F5FD3">
        <w:t xml:space="preserve"> </w:t>
      </w:r>
    </w:p>
    <w:p w:rsidR="00FC5A02" w:rsidRPr="000F5FD3" w:rsidRDefault="00FC5A02" w:rsidP="00FC5A02">
      <w:pPr>
        <w:adjustRightInd w:val="0"/>
        <w:snapToGrid w:val="0"/>
        <w:spacing w:line="360" w:lineRule="auto"/>
        <w:ind w:firstLineChars="200" w:firstLine="420"/>
      </w:pPr>
      <w:r w:rsidRPr="000F5FD3">
        <w:rPr>
          <w:rFonts w:hAnsi="宋体"/>
        </w:rPr>
        <w:t>三、内部控制是遏制经济犯罪的必要手段</w:t>
      </w:r>
    </w:p>
    <w:p w:rsidR="00FC5A02" w:rsidRPr="000F5FD3" w:rsidRDefault="00263BA9" w:rsidP="00FC5A02">
      <w:pPr>
        <w:spacing w:line="360" w:lineRule="auto"/>
        <w:rPr>
          <w:rFonts w:eastAsia="黑体"/>
          <w:bCs/>
        </w:rPr>
      </w:pPr>
      <w:r w:rsidRPr="000F5FD3">
        <w:rPr>
          <w:rFonts w:eastAsia="黑体"/>
          <w:bCs/>
        </w:rPr>
        <w:t>【重点、难点】</w:t>
      </w:r>
    </w:p>
    <w:p w:rsidR="00FC5A02" w:rsidRPr="000F5FD3" w:rsidRDefault="00FC5A02" w:rsidP="00FC5A02">
      <w:pPr>
        <w:adjustRightInd w:val="0"/>
        <w:snapToGrid w:val="0"/>
        <w:spacing w:line="360" w:lineRule="auto"/>
        <w:ind w:firstLineChars="200" w:firstLine="420"/>
      </w:pPr>
      <w:r w:rsidRPr="000F5FD3">
        <w:rPr>
          <w:rFonts w:hAnsi="宋体"/>
        </w:rPr>
        <w:t>一、内部控制是防止会计信息失真的有效途径</w:t>
      </w:r>
    </w:p>
    <w:p w:rsidR="00FC5A02" w:rsidRPr="000F5FD3" w:rsidRDefault="00FC5A02" w:rsidP="00FC5A02">
      <w:pPr>
        <w:adjustRightInd w:val="0"/>
        <w:snapToGrid w:val="0"/>
        <w:spacing w:line="360" w:lineRule="auto"/>
        <w:ind w:firstLineChars="200" w:firstLine="420"/>
        <w:rPr>
          <w:b/>
        </w:rPr>
      </w:pPr>
      <w:r w:rsidRPr="000F5FD3">
        <w:rPr>
          <w:rFonts w:hAnsi="宋体"/>
        </w:rPr>
        <w:t>二、内部控制是遏制经济犯罪的必要手段</w:t>
      </w:r>
    </w:p>
    <w:p w:rsidR="00FC5A02" w:rsidRPr="00E36E97" w:rsidRDefault="00FC5A02" w:rsidP="00B812D4">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Pr="00E36E97">
        <w:rPr>
          <w:rFonts w:eastAsia="黑体"/>
          <w:b/>
          <w:bCs/>
          <w:sz w:val="28"/>
        </w:rPr>
        <w:t>我国内部控制的相关法规</w:t>
      </w:r>
    </w:p>
    <w:p w:rsidR="00FC5A02" w:rsidRPr="000F5FD3" w:rsidRDefault="00FC5A02" w:rsidP="00FC5A02">
      <w:pPr>
        <w:spacing w:line="360" w:lineRule="auto"/>
        <w:rPr>
          <w:rFonts w:eastAsia="黑体"/>
          <w:bCs/>
          <w:sz w:val="24"/>
        </w:rPr>
      </w:pPr>
      <w:r w:rsidRPr="000F5FD3">
        <w:rPr>
          <w:rFonts w:eastAsia="黑体"/>
          <w:bCs/>
        </w:rPr>
        <w:t>【教学内容】</w:t>
      </w:r>
    </w:p>
    <w:p w:rsidR="00FC5A02" w:rsidRPr="000F5FD3" w:rsidRDefault="00FC5A02" w:rsidP="00FC5A02">
      <w:pPr>
        <w:adjustRightInd w:val="0"/>
        <w:snapToGrid w:val="0"/>
        <w:spacing w:line="360" w:lineRule="auto"/>
        <w:ind w:firstLineChars="200" w:firstLine="420"/>
      </w:pPr>
      <w:r w:rsidRPr="000F5FD3">
        <w:rPr>
          <w:rFonts w:hAnsi="宋体"/>
        </w:rPr>
        <w:lastRenderedPageBreak/>
        <w:t>一、《会计法》有关内部会计监督的规定</w:t>
      </w:r>
    </w:p>
    <w:p w:rsidR="00FC5A02" w:rsidRPr="000F5FD3" w:rsidRDefault="00FC5A02" w:rsidP="00FC5A02">
      <w:pPr>
        <w:adjustRightInd w:val="0"/>
        <w:snapToGrid w:val="0"/>
        <w:spacing w:line="360" w:lineRule="auto"/>
        <w:ind w:firstLineChars="200" w:firstLine="420"/>
      </w:pPr>
      <w:r w:rsidRPr="000F5FD3">
        <w:rPr>
          <w:rFonts w:hAnsi="宋体"/>
        </w:rPr>
        <w:t>二、审计署有关内部控制的规定</w:t>
      </w:r>
    </w:p>
    <w:p w:rsidR="00FC5A02" w:rsidRPr="000F5FD3" w:rsidRDefault="00FC5A02" w:rsidP="00FC5A02">
      <w:pPr>
        <w:adjustRightInd w:val="0"/>
        <w:snapToGrid w:val="0"/>
        <w:spacing w:line="360" w:lineRule="auto"/>
        <w:ind w:firstLineChars="200" w:firstLine="420"/>
      </w:pPr>
      <w:r w:rsidRPr="000F5FD3">
        <w:rPr>
          <w:rFonts w:hAnsi="宋体"/>
        </w:rPr>
        <w:t>三、银监会有关内部控制的规定</w:t>
      </w:r>
      <w:r w:rsidRPr="000F5FD3">
        <w:t xml:space="preserve"> </w:t>
      </w:r>
    </w:p>
    <w:p w:rsidR="00FC5A02" w:rsidRPr="000F5FD3" w:rsidRDefault="00FC5A02" w:rsidP="00FC5A02">
      <w:pPr>
        <w:adjustRightInd w:val="0"/>
        <w:snapToGrid w:val="0"/>
        <w:spacing w:line="360" w:lineRule="auto"/>
        <w:ind w:firstLineChars="200" w:firstLine="420"/>
      </w:pPr>
      <w:r w:rsidRPr="000F5FD3">
        <w:rPr>
          <w:rFonts w:hAnsi="宋体"/>
        </w:rPr>
        <w:t>四、保监会有关内部控制的规定</w:t>
      </w:r>
      <w:r w:rsidRPr="000F5FD3">
        <w:t xml:space="preserve"> </w:t>
      </w:r>
    </w:p>
    <w:p w:rsidR="00FC5A02" w:rsidRPr="000F5FD3" w:rsidRDefault="00FC5A02" w:rsidP="00FC5A02">
      <w:pPr>
        <w:adjustRightInd w:val="0"/>
        <w:snapToGrid w:val="0"/>
        <w:spacing w:line="360" w:lineRule="auto"/>
        <w:ind w:firstLineChars="200" w:firstLine="420"/>
      </w:pPr>
      <w:r w:rsidRPr="000F5FD3">
        <w:rPr>
          <w:rFonts w:hAnsi="宋体"/>
        </w:rPr>
        <w:t>五、证监会有关内部控制的规定</w:t>
      </w:r>
      <w:r w:rsidRPr="000F5FD3">
        <w:t xml:space="preserve"> </w:t>
      </w:r>
    </w:p>
    <w:p w:rsidR="00FC5A02" w:rsidRPr="000F5FD3" w:rsidRDefault="00FC5A02" w:rsidP="00FC5A02">
      <w:pPr>
        <w:adjustRightInd w:val="0"/>
        <w:snapToGrid w:val="0"/>
        <w:spacing w:line="360" w:lineRule="auto"/>
        <w:ind w:firstLineChars="200" w:firstLine="420"/>
      </w:pPr>
      <w:r w:rsidRPr="000F5FD3">
        <w:rPr>
          <w:rFonts w:hAnsi="宋体"/>
        </w:rPr>
        <w:t>六、国资委有关内部控制的规定</w:t>
      </w:r>
      <w:r w:rsidRPr="000F5FD3">
        <w:t xml:space="preserve"> </w:t>
      </w:r>
    </w:p>
    <w:p w:rsidR="00FC5A02" w:rsidRPr="000F5FD3" w:rsidRDefault="00FC5A02" w:rsidP="00B812D4">
      <w:pPr>
        <w:adjustRightInd w:val="0"/>
        <w:snapToGrid w:val="0"/>
        <w:spacing w:line="360" w:lineRule="auto"/>
        <w:ind w:firstLineChars="200" w:firstLine="420"/>
      </w:pPr>
      <w:r w:rsidRPr="000F5FD3">
        <w:rPr>
          <w:rFonts w:hAnsi="宋体"/>
        </w:rPr>
        <w:t>七、财政部等《企业内部控制基本规范》及其配套指引</w:t>
      </w:r>
      <w:r w:rsidRPr="000F5FD3">
        <w:t xml:space="preserve"> </w:t>
      </w:r>
    </w:p>
    <w:p w:rsidR="00FC5A02" w:rsidRPr="000F5FD3" w:rsidRDefault="00263BA9" w:rsidP="00B812D4">
      <w:pPr>
        <w:spacing w:line="360" w:lineRule="auto"/>
        <w:rPr>
          <w:rFonts w:eastAsia="黑体"/>
          <w:bCs/>
        </w:rPr>
      </w:pPr>
      <w:r w:rsidRPr="000F5FD3">
        <w:rPr>
          <w:rFonts w:eastAsia="黑体"/>
          <w:bCs/>
        </w:rPr>
        <w:t>【重点、难点】</w:t>
      </w:r>
    </w:p>
    <w:p w:rsidR="00FC5A02" w:rsidRPr="000F5FD3" w:rsidRDefault="00FC5A02" w:rsidP="00B812D4">
      <w:pPr>
        <w:adjustRightInd w:val="0"/>
        <w:snapToGrid w:val="0"/>
        <w:spacing w:line="360" w:lineRule="auto"/>
        <w:ind w:firstLineChars="200" w:firstLine="420"/>
      </w:pPr>
      <w:r w:rsidRPr="000F5FD3">
        <w:rPr>
          <w:rFonts w:hAnsi="宋体"/>
        </w:rPr>
        <w:t>财政部等《企业内部控制基本规范》及其配套指引</w:t>
      </w:r>
      <w:r w:rsidRPr="000F5FD3">
        <w:t xml:space="preserve"> </w:t>
      </w:r>
    </w:p>
    <w:p w:rsidR="009954F8" w:rsidRPr="00E36E97" w:rsidRDefault="009954F8" w:rsidP="00B812D4">
      <w:pPr>
        <w:spacing w:line="360" w:lineRule="auto"/>
        <w:jc w:val="center"/>
        <w:rPr>
          <w:rFonts w:eastAsia="黑体"/>
          <w:b/>
          <w:bCs/>
          <w:sz w:val="28"/>
        </w:rPr>
      </w:pPr>
      <w:r w:rsidRPr="00E36E97">
        <w:rPr>
          <w:rFonts w:eastAsia="黑体"/>
          <w:b/>
          <w:bCs/>
          <w:sz w:val="28"/>
        </w:rPr>
        <w:t>第二章</w:t>
      </w:r>
      <w:r w:rsidR="00FC5A02" w:rsidRPr="00E36E97">
        <w:rPr>
          <w:rFonts w:eastAsia="黑体"/>
          <w:b/>
          <w:bCs/>
          <w:sz w:val="28"/>
        </w:rPr>
        <w:t xml:space="preserve">  </w:t>
      </w:r>
      <w:r w:rsidRPr="00E36E97">
        <w:rPr>
          <w:rFonts w:eastAsia="黑体"/>
          <w:b/>
          <w:bCs/>
          <w:sz w:val="28"/>
        </w:rPr>
        <w:t>内部控制</w:t>
      </w:r>
      <w:r w:rsidR="00FC5A02" w:rsidRPr="00E36E97">
        <w:rPr>
          <w:rFonts w:eastAsia="黑体"/>
          <w:b/>
          <w:bCs/>
          <w:sz w:val="28"/>
        </w:rPr>
        <w:t>的基本理论</w:t>
      </w:r>
    </w:p>
    <w:p w:rsidR="00FC5A02" w:rsidRPr="000F5FD3" w:rsidRDefault="00FC5A02" w:rsidP="00FC5A02">
      <w:pPr>
        <w:spacing w:line="360" w:lineRule="auto"/>
        <w:rPr>
          <w:rFonts w:eastAsia="黑体"/>
          <w:bCs/>
        </w:rPr>
      </w:pPr>
      <w:r w:rsidRPr="000F5FD3">
        <w:rPr>
          <w:rFonts w:eastAsia="黑体"/>
          <w:bCs/>
        </w:rPr>
        <w:t>【本章教学目的和要求】</w:t>
      </w:r>
    </w:p>
    <w:p w:rsidR="00FC5A02" w:rsidRPr="000F5FD3" w:rsidRDefault="00FC5A02" w:rsidP="00FC5A02">
      <w:pPr>
        <w:adjustRightInd w:val="0"/>
        <w:snapToGrid w:val="0"/>
        <w:spacing w:line="360" w:lineRule="auto"/>
        <w:ind w:firstLineChars="200" w:firstLine="420"/>
      </w:pPr>
      <w:r w:rsidRPr="000F5FD3">
        <w:t xml:space="preserve">1. </w:t>
      </w:r>
      <w:r w:rsidRPr="000F5FD3">
        <w:rPr>
          <w:rFonts w:hAnsi="宋体"/>
        </w:rPr>
        <w:t>理解内部控制的定义和本质；</w:t>
      </w:r>
    </w:p>
    <w:p w:rsidR="00FC5A02" w:rsidRPr="000F5FD3" w:rsidRDefault="00FC5A02" w:rsidP="00FC5A02">
      <w:pPr>
        <w:adjustRightInd w:val="0"/>
        <w:snapToGrid w:val="0"/>
        <w:spacing w:line="360" w:lineRule="auto"/>
        <w:ind w:firstLineChars="200" w:firstLine="420"/>
      </w:pPr>
      <w:r w:rsidRPr="000F5FD3">
        <w:t xml:space="preserve">2. </w:t>
      </w:r>
      <w:r w:rsidRPr="000F5FD3">
        <w:rPr>
          <w:rFonts w:hAnsi="宋体"/>
        </w:rPr>
        <w:t>理解掌握内部控制目标，理解内部控制类型；</w:t>
      </w:r>
    </w:p>
    <w:p w:rsidR="00FC5A02" w:rsidRPr="000F5FD3" w:rsidRDefault="00FC5A02" w:rsidP="00FC5A02">
      <w:pPr>
        <w:adjustRightInd w:val="0"/>
        <w:snapToGrid w:val="0"/>
        <w:spacing w:line="360" w:lineRule="auto"/>
        <w:ind w:firstLineChars="200" w:firstLine="420"/>
      </w:pPr>
      <w:r w:rsidRPr="000F5FD3">
        <w:t xml:space="preserve">3. </w:t>
      </w:r>
      <w:r w:rsidRPr="000F5FD3">
        <w:rPr>
          <w:rFonts w:hAnsi="宋体"/>
        </w:rPr>
        <w:t>熟悉并理解内部控制对象，熟悉内部控制要素；</w:t>
      </w:r>
    </w:p>
    <w:p w:rsidR="00FC5A02" w:rsidRPr="00B812D4" w:rsidRDefault="00FC5A02" w:rsidP="00B812D4">
      <w:pPr>
        <w:adjustRightInd w:val="0"/>
        <w:snapToGrid w:val="0"/>
        <w:spacing w:line="360" w:lineRule="auto"/>
        <w:ind w:firstLineChars="200" w:firstLine="420"/>
      </w:pPr>
      <w:r w:rsidRPr="000F5FD3">
        <w:t xml:space="preserve">4. </w:t>
      </w:r>
      <w:r w:rsidRPr="000F5FD3">
        <w:rPr>
          <w:rFonts w:hAnsi="宋体"/>
        </w:rPr>
        <w:t>理解内部控制建立和实施的原则，了解内部控制是局限性的。</w:t>
      </w:r>
    </w:p>
    <w:p w:rsidR="00FC5A02" w:rsidRPr="00E36E97" w:rsidRDefault="00FC5A02" w:rsidP="00FC5A02">
      <w:pPr>
        <w:spacing w:line="360" w:lineRule="auto"/>
        <w:jc w:val="center"/>
        <w:rPr>
          <w:rFonts w:eastAsia="黑体"/>
          <w:b/>
          <w:bCs/>
          <w:sz w:val="28"/>
        </w:rPr>
      </w:pPr>
      <w:r w:rsidRPr="00E36E97">
        <w:rPr>
          <w:rFonts w:eastAsia="黑体"/>
          <w:b/>
          <w:bCs/>
          <w:sz w:val="28"/>
        </w:rPr>
        <w:t>第一节</w:t>
      </w:r>
      <w:r w:rsidRPr="00E36E97">
        <w:rPr>
          <w:rFonts w:eastAsia="黑体"/>
          <w:b/>
          <w:bCs/>
          <w:sz w:val="28"/>
        </w:rPr>
        <w:t xml:space="preserve"> </w:t>
      </w:r>
      <w:r w:rsidRPr="00E36E97">
        <w:rPr>
          <w:rFonts w:eastAsia="黑体"/>
          <w:b/>
          <w:bCs/>
          <w:sz w:val="28"/>
        </w:rPr>
        <w:t>内部控制的定义与本质</w:t>
      </w:r>
    </w:p>
    <w:p w:rsidR="00FC5A02" w:rsidRPr="000F5FD3" w:rsidRDefault="00FC5A02" w:rsidP="00FC5A02">
      <w:pPr>
        <w:spacing w:line="360" w:lineRule="auto"/>
        <w:rPr>
          <w:rFonts w:eastAsia="黑体"/>
          <w:bCs/>
          <w:sz w:val="24"/>
        </w:rPr>
      </w:pPr>
      <w:r w:rsidRPr="000F5FD3">
        <w:rPr>
          <w:rFonts w:eastAsia="黑体"/>
          <w:bCs/>
        </w:rPr>
        <w:t>【教学内容】</w:t>
      </w:r>
    </w:p>
    <w:p w:rsidR="00FC5A02" w:rsidRPr="000F5FD3" w:rsidRDefault="00FC5A02" w:rsidP="00FC5A02">
      <w:pPr>
        <w:adjustRightInd w:val="0"/>
        <w:snapToGrid w:val="0"/>
        <w:spacing w:line="360" w:lineRule="auto"/>
        <w:ind w:firstLineChars="200" w:firstLine="420"/>
      </w:pPr>
      <w:r w:rsidRPr="000F5FD3">
        <w:rPr>
          <w:rFonts w:hAnsi="宋体"/>
        </w:rPr>
        <w:t>一、内部控制的发展</w:t>
      </w:r>
    </w:p>
    <w:p w:rsidR="00FC5A02" w:rsidRPr="000F5FD3" w:rsidRDefault="00FC5A02" w:rsidP="00FC5A02">
      <w:pPr>
        <w:adjustRightInd w:val="0"/>
        <w:snapToGrid w:val="0"/>
        <w:spacing w:line="360" w:lineRule="auto"/>
        <w:ind w:firstLineChars="200" w:firstLine="420"/>
      </w:pPr>
      <w:r w:rsidRPr="000F5FD3">
        <w:rPr>
          <w:rFonts w:hAnsi="宋体"/>
        </w:rPr>
        <w:t>二、内部控制的概念</w:t>
      </w:r>
      <w:r w:rsidRPr="000F5FD3">
        <w:t xml:space="preserve"> </w:t>
      </w:r>
    </w:p>
    <w:p w:rsidR="00FC5A02" w:rsidRPr="000F5FD3" w:rsidRDefault="00FC5A02" w:rsidP="00FC5A02">
      <w:pPr>
        <w:adjustRightInd w:val="0"/>
        <w:snapToGrid w:val="0"/>
        <w:spacing w:line="360" w:lineRule="auto"/>
        <w:ind w:firstLineChars="200" w:firstLine="420"/>
      </w:pPr>
      <w:r w:rsidRPr="000F5FD3">
        <w:rPr>
          <w:rFonts w:hAnsi="宋体"/>
        </w:rPr>
        <w:t>三、内部控制的本质</w:t>
      </w:r>
    </w:p>
    <w:p w:rsidR="00FC5A02" w:rsidRPr="000F5FD3" w:rsidRDefault="00263BA9" w:rsidP="00FC5A02">
      <w:pPr>
        <w:spacing w:line="360" w:lineRule="auto"/>
        <w:rPr>
          <w:rFonts w:eastAsia="黑体"/>
          <w:bCs/>
        </w:rPr>
      </w:pPr>
      <w:r w:rsidRPr="000F5FD3">
        <w:rPr>
          <w:rFonts w:eastAsia="黑体"/>
          <w:bCs/>
        </w:rPr>
        <w:t>【重点、难点】</w:t>
      </w:r>
    </w:p>
    <w:p w:rsidR="00FC5A02" w:rsidRPr="000F5FD3" w:rsidRDefault="00FC5A02" w:rsidP="00FC5A02">
      <w:pPr>
        <w:adjustRightInd w:val="0"/>
        <w:snapToGrid w:val="0"/>
        <w:spacing w:line="360" w:lineRule="auto"/>
        <w:ind w:firstLineChars="200" w:firstLine="420"/>
      </w:pPr>
      <w:r w:rsidRPr="000F5FD3">
        <w:rPr>
          <w:rFonts w:hAnsi="宋体"/>
        </w:rPr>
        <w:t>一、内部控制的概念</w:t>
      </w:r>
      <w:r w:rsidRPr="000F5FD3">
        <w:t xml:space="preserve"> </w:t>
      </w:r>
    </w:p>
    <w:p w:rsidR="00FC5A02" w:rsidRPr="00B812D4" w:rsidRDefault="00FC5A02" w:rsidP="00B812D4">
      <w:pPr>
        <w:adjustRightInd w:val="0"/>
        <w:snapToGrid w:val="0"/>
        <w:spacing w:line="360" w:lineRule="auto"/>
        <w:ind w:firstLineChars="200" w:firstLine="420"/>
      </w:pPr>
      <w:r w:rsidRPr="000F5FD3">
        <w:rPr>
          <w:rFonts w:hAnsi="宋体"/>
        </w:rPr>
        <w:t>二、内部控制的本质</w:t>
      </w:r>
    </w:p>
    <w:p w:rsidR="00FC5A02" w:rsidRPr="00E36E97" w:rsidRDefault="00FC5A02" w:rsidP="00FC5A02">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Pr="00E36E97">
        <w:rPr>
          <w:rFonts w:eastAsia="黑体"/>
          <w:b/>
          <w:bCs/>
          <w:sz w:val="28"/>
        </w:rPr>
        <w:t>内部控制的目标与类型</w:t>
      </w:r>
    </w:p>
    <w:p w:rsidR="00FC5A02" w:rsidRPr="000F5FD3" w:rsidRDefault="00FC5A02" w:rsidP="00FC5A02">
      <w:pPr>
        <w:spacing w:line="360" w:lineRule="auto"/>
        <w:rPr>
          <w:rFonts w:eastAsia="黑体"/>
          <w:bCs/>
          <w:sz w:val="24"/>
        </w:rPr>
      </w:pPr>
      <w:r w:rsidRPr="000F5FD3">
        <w:rPr>
          <w:rFonts w:eastAsia="黑体"/>
          <w:bCs/>
        </w:rPr>
        <w:t>【教学内容】</w:t>
      </w:r>
    </w:p>
    <w:p w:rsidR="00FC5A02" w:rsidRPr="000F5FD3" w:rsidRDefault="00FC5A02" w:rsidP="00FC5A02">
      <w:pPr>
        <w:adjustRightInd w:val="0"/>
        <w:snapToGrid w:val="0"/>
        <w:spacing w:line="360" w:lineRule="auto"/>
        <w:ind w:firstLineChars="200" w:firstLine="420"/>
      </w:pPr>
      <w:r w:rsidRPr="000F5FD3">
        <w:rPr>
          <w:rFonts w:hAnsi="宋体"/>
        </w:rPr>
        <w:t>一、内部控制的目标</w:t>
      </w:r>
      <w:r w:rsidRPr="000F5FD3">
        <w:t xml:space="preserve"> </w:t>
      </w:r>
    </w:p>
    <w:p w:rsidR="00FC5A02" w:rsidRPr="000F5FD3" w:rsidRDefault="00FC5A02" w:rsidP="00FC5A02">
      <w:pPr>
        <w:adjustRightInd w:val="0"/>
        <w:snapToGrid w:val="0"/>
        <w:spacing w:line="360" w:lineRule="auto"/>
        <w:ind w:firstLineChars="200" w:firstLine="420"/>
      </w:pPr>
      <w:r w:rsidRPr="000F5FD3">
        <w:rPr>
          <w:rFonts w:hAnsi="宋体"/>
        </w:rPr>
        <w:t>二、内部控制的类型</w:t>
      </w:r>
      <w:r w:rsidRPr="000F5FD3">
        <w:t xml:space="preserve"> </w:t>
      </w:r>
    </w:p>
    <w:p w:rsidR="00FC5A02" w:rsidRPr="000F5FD3" w:rsidRDefault="00263BA9" w:rsidP="00FC5A02">
      <w:pPr>
        <w:spacing w:line="360" w:lineRule="auto"/>
        <w:rPr>
          <w:rFonts w:eastAsia="黑体"/>
          <w:bCs/>
        </w:rPr>
      </w:pPr>
      <w:r w:rsidRPr="000F5FD3">
        <w:rPr>
          <w:rFonts w:eastAsia="黑体"/>
          <w:bCs/>
        </w:rPr>
        <w:t>【重点、难点】</w:t>
      </w:r>
    </w:p>
    <w:p w:rsidR="00FC5A02" w:rsidRPr="00B812D4" w:rsidRDefault="00FC5A02" w:rsidP="00B812D4">
      <w:pPr>
        <w:adjustRightInd w:val="0"/>
        <w:snapToGrid w:val="0"/>
        <w:spacing w:line="360" w:lineRule="auto"/>
        <w:ind w:firstLineChars="200" w:firstLine="422"/>
      </w:pPr>
      <w:r w:rsidRPr="000F5FD3">
        <w:rPr>
          <w:b/>
        </w:rPr>
        <w:t xml:space="preserve">   </w:t>
      </w:r>
      <w:r w:rsidRPr="000F5FD3">
        <w:t xml:space="preserve"> </w:t>
      </w:r>
      <w:r w:rsidRPr="000F5FD3">
        <w:rPr>
          <w:rFonts w:hAnsi="宋体"/>
        </w:rPr>
        <w:t>内部控制的目标</w:t>
      </w:r>
    </w:p>
    <w:p w:rsidR="00FC5A02" w:rsidRPr="00E36E97" w:rsidRDefault="00FC5A02" w:rsidP="00FC5A02">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00BB00CC">
        <w:rPr>
          <w:rFonts w:eastAsia="黑体"/>
          <w:b/>
          <w:bCs/>
          <w:sz w:val="28"/>
        </w:rPr>
        <w:t>内部控制的</w:t>
      </w:r>
      <w:r w:rsidR="00BB00CC">
        <w:rPr>
          <w:rFonts w:eastAsia="黑体" w:hint="eastAsia"/>
          <w:b/>
          <w:bCs/>
          <w:sz w:val="28"/>
        </w:rPr>
        <w:t>对象</w:t>
      </w:r>
      <w:r w:rsidR="00BB00CC">
        <w:rPr>
          <w:rFonts w:eastAsia="黑体"/>
          <w:b/>
          <w:bCs/>
          <w:sz w:val="28"/>
        </w:rPr>
        <w:t>与</w:t>
      </w:r>
      <w:r w:rsidR="00BB00CC">
        <w:rPr>
          <w:rFonts w:eastAsia="黑体" w:hint="eastAsia"/>
          <w:b/>
          <w:bCs/>
          <w:sz w:val="28"/>
        </w:rPr>
        <w:t>要素</w:t>
      </w:r>
    </w:p>
    <w:p w:rsidR="00FC5A02" w:rsidRPr="000F5FD3" w:rsidRDefault="00FC5A02" w:rsidP="00FC5A02">
      <w:pPr>
        <w:spacing w:line="360" w:lineRule="auto"/>
        <w:rPr>
          <w:rFonts w:eastAsia="黑体"/>
          <w:bCs/>
          <w:sz w:val="24"/>
        </w:rPr>
      </w:pPr>
      <w:r w:rsidRPr="000F5FD3">
        <w:rPr>
          <w:rFonts w:eastAsia="黑体"/>
          <w:bCs/>
        </w:rPr>
        <w:t>【教学内容】</w:t>
      </w:r>
    </w:p>
    <w:p w:rsidR="00FC5A02" w:rsidRPr="000F5FD3" w:rsidRDefault="00FC5A02" w:rsidP="00FC5A02">
      <w:pPr>
        <w:adjustRightInd w:val="0"/>
        <w:snapToGrid w:val="0"/>
        <w:spacing w:line="360" w:lineRule="auto"/>
        <w:ind w:firstLineChars="200" w:firstLine="420"/>
      </w:pPr>
      <w:r w:rsidRPr="000F5FD3">
        <w:lastRenderedPageBreak/>
        <w:t>一、控制环境</w:t>
      </w:r>
    </w:p>
    <w:p w:rsidR="00FC5A02" w:rsidRPr="000F5FD3" w:rsidRDefault="00FC5A02" w:rsidP="00FC5A02">
      <w:pPr>
        <w:adjustRightInd w:val="0"/>
        <w:snapToGrid w:val="0"/>
        <w:spacing w:line="360" w:lineRule="auto"/>
        <w:ind w:firstLineChars="200" w:firstLine="420"/>
      </w:pPr>
      <w:r w:rsidRPr="000F5FD3">
        <w:t>二、风险评估</w:t>
      </w:r>
    </w:p>
    <w:p w:rsidR="00FC5A02" w:rsidRPr="000F5FD3" w:rsidRDefault="00FC5A02" w:rsidP="00FC5A02">
      <w:pPr>
        <w:adjustRightInd w:val="0"/>
        <w:snapToGrid w:val="0"/>
        <w:spacing w:line="360" w:lineRule="auto"/>
        <w:ind w:firstLineChars="200" w:firstLine="420"/>
      </w:pPr>
      <w:r w:rsidRPr="000F5FD3">
        <w:t>三、控制活动</w:t>
      </w:r>
    </w:p>
    <w:p w:rsidR="00FC5A02" w:rsidRPr="000F5FD3" w:rsidRDefault="00FC5A02" w:rsidP="00FC5A02">
      <w:pPr>
        <w:adjustRightInd w:val="0"/>
        <w:snapToGrid w:val="0"/>
        <w:spacing w:line="360" w:lineRule="auto"/>
        <w:ind w:firstLineChars="200" w:firstLine="420"/>
      </w:pPr>
      <w:r w:rsidRPr="000F5FD3">
        <w:t>四、信息与沟通</w:t>
      </w:r>
    </w:p>
    <w:p w:rsidR="00FC5A02" w:rsidRPr="000F5FD3" w:rsidRDefault="00FC5A02" w:rsidP="00FC5A02">
      <w:pPr>
        <w:adjustRightInd w:val="0"/>
        <w:snapToGrid w:val="0"/>
        <w:spacing w:line="360" w:lineRule="auto"/>
        <w:ind w:firstLineChars="200" w:firstLine="420"/>
      </w:pPr>
      <w:r w:rsidRPr="000F5FD3">
        <w:t>五、监督</w:t>
      </w:r>
    </w:p>
    <w:p w:rsidR="00FC5A02" w:rsidRPr="000F5FD3" w:rsidRDefault="00263BA9" w:rsidP="00FC5A02">
      <w:pPr>
        <w:spacing w:line="360" w:lineRule="auto"/>
        <w:rPr>
          <w:rFonts w:eastAsia="黑体"/>
          <w:bCs/>
        </w:rPr>
      </w:pPr>
      <w:r w:rsidRPr="000F5FD3">
        <w:rPr>
          <w:rFonts w:eastAsia="黑体"/>
          <w:bCs/>
        </w:rPr>
        <w:t>【重点、难点】</w:t>
      </w:r>
    </w:p>
    <w:p w:rsidR="00FC5A02" w:rsidRPr="000F5FD3" w:rsidRDefault="00FC5A02" w:rsidP="00FC5A02">
      <w:pPr>
        <w:adjustRightInd w:val="0"/>
        <w:snapToGrid w:val="0"/>
        <w:spacing w:line="360" w:lineRule="auto"/>
        <w:ind w:firstLineChars="200" w:firstLine="420"/>
      </w:pPr>
      <w:r w:rsidRPr="000F5FD3">
        <w:t>一、控制环境</w:t>
      </w:r>
    </w:p>
    <w:p w:rsidR="00FC5A02" w:rsidRPr="00B812D4" w:rsidRDefault="00FC5A02" w:rsidP="00B812D4">
      <w:pPr>
        <w:adjustRightInd w:val="0"/>
        <w:snapToGrid w:val="0"/>
        <w:spacing w:line="360" w:lineRule="auto"/>
        <w:ind w:firstLineChars="200" w:firstLine="420"/>
      </w:pPr>
      <w:r w:rsidRPr="000F5FD3">
        <w:t>二、风险评估</w:t>
      </w:r>
    </w:p>
    <w:p w:rsidR="00FC5A02" w:rsidRPr="00E36E97" w:rsidRDefault="00FC5A02" w:rsidP="00FC5A02">
      <w:pPr>
        <w:spacing w:line="360" w:lineRule="auto"/>
        <w:jc w:val="center"/>
        <w:rPr>
          <w:rFonts w:eastAsia="黑体"/>
          <w:b/>
          <w:bCs/>
          <w:sz w:val="28"/>
        </w:rPr>
      </w:pPr>
      <w:r w:rsidRPr="00E36E97">
        <w:rPr>
          <w:rFonts w:eastAsia="黑体"/>
          <w:b/>
          <w:bCs/>
          <w:sz w:val="28"/>
        </w:rPr>
        <w:t>第四节</w:t>
      </w:r>
      <w:r w:rsidRPr="00E36E97">
        <w:rPr>
          <w:rFonts w:eastAsia="黑体"/>
          <w:b/>
          <w:bCs/>
          <w:sz w:val="28"/>
        </w:rPr>
        <w:t xml:space="preserve"> </w:t>
      </w:r>
      <w:r w:rsidRPr="00E36E97">
        <w:rPr>
          <w:rFonts w:eastAsia="黑体"/>
          <w:b/>
          <w:bCs/>
          <w:sz w:val="28"/>
        </w:rPr>
        <w:t>内部控制的原则与局限性</w:t>
      </w:r>
    </w:p>
    <w:p w:rsidR="00FC5A02" w:rsidRPr="000F5FD3" w:rsidRDefault="00FC5A02" w:rsidP="00FC5A02">
      <w:pPr>
        <w:spacing w:line="360" w:lineRule="auto"/>
        <w:rPr>
          <w:rFonts w:eastAsia="黑体"/>
          <w:bCs/>
          <w:sz w:val="24"/>
        </w:rPr>
      </w:pPr>
      <w:r w:rsidRPr="000F5FD3">
        <w:rPr>
          <w:rFonts w:eastAsia="黑体"/>
          <w:bCs/>
        </w:rPr>
        <w:t>【教学内容】</w:t>
      </w:r>
    </w:p>
    <w:p w:rsidR="00FC5A02" w:rsidRPr="000F5FD3" w:rsidRDefault="00FC5A02" w:rsidP="00FC5A02">
      <w:pPr>
        <w:adjustRightInd w:val="0"/>
        <w:snapToGrid w:val="0"/>
        <w:spacing w:line="360" w:lineRule="auto"/>
        <w:ind w:firstLineChars="200" w:firstLine="420"/>
      </w:pPr>
      <w:r w:rsidRPr="000F5FD3">
        <w:t>一、全面性原则</w:t>
      </w:r>
    </w:p>
    <w:p w:rsidR="00FC5A02" w:rsidRPr="000F5FD3" w:rsidRDefault="00FC5A02" w:rsidP="00FC5A02">
      <w:pPr>
        <w:adjustRightInd w:val="0"/>
        <w:snapToGrid w:val="0"/>
        <w:spacing w:line="360" w:lineRule="auto"/>
        <w:ind w:firstLineChars="200" w:firstLine="420"/>
      </w:pPr>
      <w:r w:rsidRPr="000F5FD3">
        <w:t>二、重要性原则</w:t>
      </w:r>
    </w:p>
    <w:p w:rsidR="00FC5A02" w:rsidRPr="000F5FD3" w:rsidRDefault="00FC5A02" w:rsidP="00FC5A02">
      <w:pPr>
        <w:adjustRightInd w:val="0"/>
        <w:snapToGrid w:val="0"/>
        <w:spacing w:line="360" w:lineRule="auto"/>
        <w:ind w:firstLineChars="200" w:firstLine="420"/>
      </w:pPr>
      <w:r w:rsidRPr="000F5FD3">
        <w:t>三、制衡性原则</w:t>
      </w:r>
    </w:p>
    <w:p w:rsidR="00FC5A02" w:rsidRPr="000F5FD3" w:rsidRDefault="00FC5A02" w:rsidP="00FC5A02">
      <w:pPr>
        <w:adjustRightInd w:val="0"/>
        <w:snapToGrid w:val="0"/>
        <w:spacing w:line="360" w:lineRule="auto"/>
        <w:ind w:firstLineChars="200" w:firstLine="420"/>
      </w:pPr>
      <w:r w:rsidRPr="000F5FD3">
        <w:t>四、适应性原则</w:t>
      </w:r>
    </w:p>
    <w:p w:rsidR="00FC5A02" w:rsidRPr="000F5FD3" w:rsidRDefault="00FC5A02" w:rsidP="00FC5A02">
      <w:pPr>
        <w:adjustRightInd w:val="0"/>
        <w:snapToGrid w:val="0"/>
        <w:spacing w:line="360" w:lineRule="auto"/>
        <w:ind w:firstLineChars="200" w:firstLine="420"/>
        <w:rPr>
          <w:b/>
        </w:rPr>
      </w:pPr>
      <w:r w:rsidRPr="000F5FD3">
        <w:t>五、成本效益原则</w:t>
      </w:r>
      <w:r w:rsidRPr="000F5FD3">
        <w:rPr>
          <w:b/>
        </w:rPr>
        <w:t xml:space="preserve"> </w:t>
      </w:r>
    </w:p>
    <w:p w:rsidR="00FC5A02" w:rsidRPr="000F5FD3" w:rsidRDefault="00FC5A02" w:rsidP="00FC5A02">
      <w:pPr>
        <w:adjustRightInd w:val="0"/>
        <w:snapToGrid w:val="0"/>
        <w:spacing w:line="360" w:lineRule="auto"/>
        <w:ind w:firstLineChars="200" w:firstLine="420"/>
      </w:pPr>
      <w:r w:rsidRPr="000F5FD3">
        <w:t>六、设计局限和执行缺陷</w:t>
      </w:r>
    </w:p>
    <w:p w:rsidR="00FC5A02" w:rsidRPr="000F5FD3" w:rsidRDefault="00263BA9" w:rsidP="00FC5A02">
      <w:pPr>
        <w:spacing w:line="360" w:lineRule="auto"/>
        <w:rPr>
          <w:rFonts w:eastAsia="黑体"/>
          <w:bCs/>
        </w:rPr>
      </w:pPr>
      <w:r w:rsidRPr="000F5FD3">
        <w:rPr>
          <w:rFonts w:eastAsia="黑体"/>
          <w:bCs/>
        </w:rPr>
        <w:t>【重点、难点】</w:t>
      </w:r>
    </w:p>
    <w:p w:rsidR="00FC5A02" w:rsidRPr="000F5FD3" w:rsidRDefault="00FC5A02" w:rsidP="00FC5A02">
      <w:pPr>
        <w:adjustRightInd w:val="0"/>
        <w:snapToGrid w:val="0"/>
        <w:spacing w:line="360" w:lineRule="auto"/>
        <w:ind w:firstLineChars="200" w:firstLine="420"/>
      </w:pPr>
      <w:r w:rsidRPr="000F5FD3">
        <w:t>一、重要性原则</w:t>
      </w:r>
    </w:p>
    <w:p w:rsidR="00FC5A02" w:rsidRPr="000F5FD3" w:rsidRDefault="00FC5A02" w:rsidP="00FC5A02">
      <w:pPr>
        <w:adjustRightInd w:val="0"/>
        <w:snapToGrid w:val="0"/>
        <w:spacing w:line="360" w:lineRule="auto"/>
        <w:ind w:firstLineChars="200" w:firstLine="420"/>
      </w:pPr>
      <w:r w:rsidRPr="000F5FD3">
        <w:t>二、成本效益原则</w:t>
      </w:r>
      <w:r w:rsidRPr="000F5FD3">
        <w:t xml:space="preserve"> </w:t>
      </w:r>
    </w:p>
    <w:p w:rsidR="00263BA9" w:rsidRDefault="00FC5A02" w:rsidP="00B812D4">
      <w:pPr>
        <w:adjustRightInd w:val="0"/>
        <w:snapToGrid w:val="0"/>
        <w:spacing w:line="360" w:lineRule="auto"/>
        <w:ind w:firstLineChars="200" w:firstLine="420"/>
      </w:pPr>
      <w:r w:rsidRPr="000F5FD3">
        <w:t>三、执行缺陷</w:t>
      </w:r>
    </w:p>
    <w:p w:rsidR="00583A67" w:rsidRDefault="00583A67" w:rsidP="00223F72">
      <w:pPr>
        <w:adjustRightInd w:val="0"/>
        <w:snapToGrid w:val="0"/>
        <w:spacing w:line="360" w:lineRule="auto"/>
      </w:pPr>
    </w:p>
    <w:p w:rsidR="00223F72" w:rsidRPr="000F5FD3" w:rsidRDefault="00223F72" w:rsidP="00583A67">
      <w:pPr>
        <w:adjustRightInd w:val="0"/>
        <w:snapToGrid w:val="0"/>
        <w:spacing w:line="360" w:lineRule="auto"/>
        <w:jc w:val="center"/>
        <w:rPr>
          <w:rFonts w:eastAsia="黑体"/>
          <w:b/>
          <w:sz w:val="32"/>
        </w:rPr>
      </w:pPr>
      <w:r w:rsidRPr="000F5FD3">
        <w:rPr>
          <w:rFonts w:eastAsia="黑体"/>
          <w:b/>
          <w:sz w:val="32"/>
        </w:rPr>
        <w:t>第二篇</w:t>
      </w:r>
      <w:r w:rsidRPr="000F5FD3">
        <w:rPr>
          <w:rFonts w:eastAsia="黑体"/>
          <w:b/>
          <w:sz w:val="32"/>
        </w:rPr>
        <w:t xml:space="preserve"> </w:t>
      </w:r>
      <w:r w:rsidR="001F49C4" w:rsidRPr="000F5FD3">
        <w:rPr>
          <w:rFonts w:eastAsia="黑体"/>
          <w:b/>
          <w:sz w:val="32"/>
        </w:rPr>
        <w:t>组织层面的内部控制</w:t>
      </w:r>
    </w:p>
    <w:p w:rsidR="007D5DF3" w:rsidRPr="00E36E97" w:rsidRDefault="007D5DF3" w:rsidP="00E36E97">
      <w:pPr>
        <w:spacing w:line="360" w:lineRule="auto"/>
        <w:jc w:val="center"/>
        <w:rPr>
          <w:rFonts w:eastAsia="黑体"/>
          <w:b/>
          <w:bCs/>
          <w:sz w:val="28"/>
        </w:rPr>
      </w:pPr>
      <w:r w:rsidRPr="00E36E97">
        <w:rPr>
          <w:rFonts w:eastAsia="黑体"/>
          <w:b/>
          <w:bCs/>
          <w:sz w:val="28"/>
        </w:rPr>
        <w:t>第三章</w:t>
      </w:r>
      <w:r w:rsidRPr="00E36E97">
        <w:rPr>
          <w:rFonts w:eastAsia="黑体"/>
          <w:b/>
          <w:bCs/>
          <w:sz w:val="28"/>
        </w:rPr>
        <w:t xml:space="preserve"> </w:t>
      </w:r>
      <w:r w:rsidRPr="00E36E97">
        <w:rPr>
          <w:rFonts w:eastAsia="黑体"/>
          <w:b/>
          <w:bCs/>
          <w:sz w:val="28"/>
        </w:rPr>
        <w:t>内部控制环境</w:t>
      </w:r>
    </w:p>
    <w:p w:rsidR="007D5DF3" w:rsidRPr="000F5FD3" w:rsidRDefault="007D5DF3" w:rsidP="007D5DF3">
      <w:pPr>
        <w:spacing w:line="360" w:lineRule="auto"/>
        <w:rPr>
          <w:rFonts w:eastAsia="黑体"/>
          <w:bCs/>
        </w:rPr>
      </w:pPr>
      <w:r w:rsidRPr="000F5FD3">
        <w:rPr>
          <w:rFonts w:eastAsia="黑体"/>
          <w:bCs/>
        </w:rPr>
        <w:t>【本章教学目的和要求】</w:t>
      </w:r>
    </w:p>
    <w:p w:rsidR="007D5DF3" w:rsidRPr="000F5FD3" w:rsidRDefault="007D5DF3" w:rsidP="007D5DF3">
      <w:pPr>
        <w:adjustRightInd w:val="0"/>
        <w:snapToGrid w:val="0"/>
        <w:spacing w:line="360" w:lineRule="auto"/>
        <w:ind w:firstLineChars="200" w:firstLine="420"/>
      </w:pPr>
      <w:r w:rsidRPr="000F5FD3">
        <w:t xml:space="preserve">1. </w:t>
      </w:r>
      <w:r w:rsidRPr="000F5FD3">
        <w:t>要求学生理解内部环境的概念；</w:t>
      </w:r>
    </w:p>
    <w:p w:rsidR="007D5DF3" w:rsidRPr="000F5FD3" w:rsidRDefault="007D5DF3" w:rsidP="007D5DF3">
      <w:pPr>
        <w:adjustRightInd w:val="0"/>
        <w:snapToGrid w:val="0"/>
        <w:spacing w:line="360" w:lineRule="auto"/>
        <w:ind w:firstLineChars="200" w:firstLine="420"/>
      </w:pPr>
      <w:r w:rsidRPr="000F5FD3">
        <w:t xml:space="preserve">2. </w:t>
      </w:r>
      <w:r w:rsidRPr="000F5FD3">
        <w:t>掌握内部环境的主要构成要素；</w:t>
      </w:r>
    </w:p>
    <w:p w:rsidR="007D5DF3" w:rsidRPr="000F5FD3" w:rsidRDefault="007D5DF3" w:rsidP="007D5DF3">
      <w:pPr>
        <w:adjustRightInd w:val="0"/>
        <w:snapToGrid w:val="0"/>
        <w:spacing w:line="360" w:lineRule="auto"/>
        <w:ind w:firstLineChars="200" w:firstLine="420"/>
      </w:pPr>
      <w:r w:rsidRPr="000F5FD3">
        <w:t xml:space="preserve">3. </w:t>
      </w:r>
      <w:r w:rsidRPr="000F5FD3">
        <w:t>明确内部控制与内部环境之间的关系；</w:t>
      </w:r>
    </w:p>
    <w:p w:rsidR="007D5DF3" w:rsidRPr="000F5FD3" w:rsidRDefault="007D5DF3" w:rsidP="007D5DF3">
      <w:pPr>
        <w:adjustRightInd w:val="0"/>
        <w:snapToGrid w:val="0"/>
        <w:spacing w:line="360" w:lineRule="auto"/>
        <w:ind w:firstLineChars="200" w:firstLine="420"/>
      </w:pPr>
      <w:r w:rsidRPr="000F5FD3">
        <w:t xml:space="preserve">4. </w:t>
      </w:r>
      <w:r w:rsidRPr="000F5FD3">
        <w:t>明确建立和完善组织架构的意义；</w:t>
      </w:r>
    </w:p>
    <w:p w:rsidR="007D5DF3" w:rsidRPr="000F5FD3" w:rsidRDefault="007D5DF3" w:rsidP="007D5DF3">
      <w:pPr>
        <w:adjustRightInd w:val="0"/>
        <w:snapToGrid w:val="0"/>
        <w:spacing w:line="360" w:lineRule="auto"/>
        <w:ind w:firstLineChars="200" w:firstLine="420"/>
      </w:pPr>
      <w:r w:rsidRPr="000F5FD3">
        <w:t xml:space="preserve">5. </w:t>
      </w:r>
      <w:r w:rsidRPr="000F5FD3">
        <w:t>掌握如何从公司治理结构和机构设置及权责分配方面进行完善组织架构；</w:t>
      </w:r>
    </w:p>
    <w:p w:rsidR="007D5DF3" w:rsidRPr="000F5FD3" w:rsidRDefault="007D5DF3" w:rsidP="007D5DF3">
      <w:pPr>
        <w:adjustRightInd w:val="0"/>
        <w:snapToGrid w:val="0"/>
        <w:spacing w:line="360" w:lineRule="auto"/>
        <w:ind w:firstLineChars="200" w:firstLine="420"/>
      </w:pPr>
      <w:r w:rsidRPr="000F5FD3">
        <w:t xml:space="preserve">6. </w:t>
      </w:r>
      <w:r w:rsidRPr="000F5FD3">
        <w:t>明确制定和实施发展战略的必要性；</w:t>
      </w:r>
      <w:r w:rsidRPr="000F5FD3">
        <w:t xml:space="preserve"> </w:t>
      </w:r>
    </w:p>
    <w:p w:rsidR="007D5DF3" w:rsidRPr="000F5FD3" w:rsidRDefault="007D5DF3" w:rsidP="007D5DF3">
      <w:pPr>
        <w:adjustRightInd w:val="0"/>
        <w:snapToGrid w:val="0"/>
        <w:spacing w:line="360" w:lineRule="auto"/>
        <w:ind w:firstLineChars="200" w:firstLine="420"/>
      </w:pPr>
      <w:r w:rsidRPr="000F5FD3">
        <w:t xml:space="preserve">7. </w:t>
      </w:r>
      <w:r w:rsidRPr="000F5FD3">
        <w:t>掌握如何制定和监督发展战略的实施；</w:t>
      </w:r>
      <w:r w:rsidRPr="000F5FD3">
        <w:t xml:space="preserve"> </w:t>
      </w:r>
    </w:p>
    <w:p w:rsidR="007D5DF3" w:rsidRPr="000F5FD3" w:rsidRDefault="007D5DF3" w:rsidP="007D5DF3">
      <w:pPr>
        <w:adjustRightInd w:val="0"/>
        <w:snapToGrid w:val="0"/>
        <w:spacing w:line="360" w:lineRule="auto"/>
        <w:ind w:firstLineChars="200" w:firstLine="420"/>
      </w:pPr>
      <w:r w:rsidRPr="000F5FD3">
        <w:t xml:space="preserve">8. </w:t>
      </w:r>
      <w:r w:rsidRPr="000F5FD3">
        <w:t>明确人力资源政策的内容及与内部控制的关系；</w:t>
      </w:r>
    </w:p>
    <w:p w:rsidR="007D5DF3" w:rsidRPr="000F5FD3" w:rsidRDefault="007D5DF3" w:rsidP="007D5DF3">
      <w:pPr>
        <w:adjustRightInd w:val="0"/>
        <w:snapToGrid w:val="0"/>
        <w:spacing w:line="360" w:lineRule="auto"/>
        <w:ind w:firstLineChars="200" w:firstLine="420"/>
      </w:pPr>
      <w:r w:rsidRPr="000F5FD3">
        <w:lastRenderedPageBreak/>
        <w:t xml:space="preserve">9. </w:t>
      </w:r>
      <w:r w:rsidRPr="000F5FD3">
        <w:t>明确人力资源管理的风险及控制措施；</w:t>
      </w:r>
    </w:p>
    <w:p w:rsidR="007D5DF3" w:rsidRPr="000F5FD3" w:rsidRDefault="007D5DF3" w:rsidP="007D5DF3">
      <w:pPr>
        <w:adjustRightInd w:val="0"/>
        <w:snapToGrid w:val="0"/>
        <w:spacing w:line="360" w:lineRule="auto"/>
        <w:ind w:firstLineChars="200" w:firstLine="420"/>
      </w:pPr>
      <w:r w:rsidRPr="000F5FD3">
        <w:t xml:space="preserve">10. </w:t>
      </w:r>
      <w:r w:rsidRPr="000F5FD3">
        <w:t>要求学生理解组织履行社会责任的必要性；</w:t>
      </w:r>
    </w:p>
    <w:p w:rsidR="007D5DF3" w:rsidRPr="000F5FD3" w:rsidRDefault="007D5DF3" w:rsidP="007D5DF3">
      <w:pPr>
        <w:adjustRightInd w:val="0"/>
        <w:snapToGrid w:val="0"/>
        <w:spacing w:line="360" w:lineRule="auto"/>
        <w:ind w:firstLineChars="200" w:firstLine="420"/>
      </w:pPr>
      <w:r w:rsidRPr="000F5FD3">
        <w:t xml:space="preserve">11. </w:t>
      </w:r>
      <w:r w:rsidRPr="000F5FD3">
        <w:t>掌握如何履行社会责任；</w:t>
      </w:r>
    </w:p>
    <w:p w:rsidR="007D5DF3" w:rsidRPr="000F5FD3" w:rsidRDefault="007D5DF3" w:rsidP="007D5DF3">
      <w:pPr>
        <w:adjustRightInd w:val="0"/>
        <w:snapToGrid w:val="0"/>
        <w:spacing w:line="360" w:lineRule="auto"/>
        <w:ind w:firstLineChars="200" w:firstLine="420"/>
      </w:pPr>
      <w:r w:rsidRPr="000F5FD3">
        <w:t xml:space="preserve">12. </w:t>
      </w:r>
      <w:r w:rsidRPr="000F5FD3">
        <w:t>明确社会责任的信息如何批露；</w:t>
      </w:r>
    </w:p>
    <w:p w:rsidR="007D5DF3" w:rsidRPr="000F5FD3" w:rsidRDefault="007D5DF3" w:rsidP="00C55497">
      <w:pPr>
        <w:tabs>
          <w:tab w:val="left" w:pos="3150"/>
        </w:tabs>
        <w:adjustRightInd w:val="0"/>
        <w:snapToGrid w:val="0"/>
        <w:spacing w:line="360" w:lineRule="auto"/>
        <w:ind w:firstLineChars="200" w:firstLine="420"/>
      </w:pPr>
      <w:r w:rsidRPr="000F5FD3">
        <w:t xml:space="preserve">13. </w:t>
      </w:r>
      <w:r w:rsidRPr="000F5FD3">
        <w:t>明确企业文化的定义</w:t>
      </w:r>
      <w:r w:rsidR="00C55497">
        <w:rPr>
          <w:rFonts w:hint="eastAsia"/>
        </w:rPr>
        <w:t>；</w:t>
      </w:r>
      <w:r w:rsidR="00C55497">
        <w:tab/>
      </w:r>
    </w:p>
    <w:p w:rsidR="007D5DF3" w:rsidRPr="000F5FD3" w:rsidRDefault="007D5DF3" w:rsidP="007D5DF3">
      <w:pPr>
        <w:adjustRightInd w:val="0"/>
        <w:snapToGrid w:val="0"/>
        <w:spacing w:line="360" w:lineRule="auto"/>
        <w:ind w:firstLineChars="200" w:firstLine="420"/>
      </w:pPr>
      <w:r w:rsidRPr="000F5FD3">
        <w:t xml:space="preserve">14. </w:t>
      </w:r>
      <w:r w:rsidRPr="000F5FD3">
        <w:t>掌握企业文化的表现形式；</w:t>
      </w:r>
    </w:p>
    <w:p w:rsidR="007D5DF3" w:rsidRPr="00B812D4" w:rsidRDefault="007D5DF3" w:rsidP="00B812D4">
      <w:pPr>
        <w:adjustRightInd w:val="0"/>
        <w:snapToGrid w:val="0"/>
        <w:spacing w:line="360" w:lineRule="auto"/>
        <w:ind w:firstLineChars="200" w:firstLine="420"/>
      </w:pPr>
      <w:r w:rsidRPr="000F5FD3">
        <w:t xml:space="preserve">15. </w:t>
      </w:r>
      <w:r w:rsidRPr="000F5FD3">
        <w:t>明确企业文化与内部控制的关系。</w:t>
      </w:r>
    </w:p>
    <w:p w:rsidR="007D5DF3" w:rsidRPr="00E36E97" w:rsidRDefault="007D5DF3" w:rsidP="007D5DF3">
      <w:pPr>
        <w:spacing w:line="360" w:lineRule="auto"/>
        <w:jc w:val="center"/>
        <w:rPr>
          <w:rFonts w:eastAsia="黑体"/>
          <w:b/>
          <w:bCs/>
          <w:sz w:val="28"/>
        </w:rPr>
      </w:pPr>
      <w:r w:rsidRPr="00E36E97">
        <w:rPr>
          <w:rFonts w:eastAsia="黑体"/>
          <w:b/>
          <w:bCs/>
          <w:sz w:val="28"/>
        </w:rPr>
        <w:t>第一节</w:t>
      </w:r>
      <w:r w:rsidRPr="00E36E97">
        <w:rPr>
          <w:rFonts w:eastAsia="黑体"/>
          <w:b/>
          <w:bCs/>
          <w:sz w:val="28"/>
        </w:rPr>
        <w:t xml:space="preserve"> </w:t>
      </w:r>
      <w:r w:rsidRPr="00E36E97">
        <w:rPr>
          <w:rFonts w:eastAsia="黑体"/>
          <w:b/>
          <w:bCs/>
          <w:sz w:val="28"/>
        </w:rPr>
        <w:t>组织架构</w:t>
      </w:r>
    </w:p>
    <w:p w:rsidR="007D5DF3" w:rsidRPr="000F5FD3" w:rsidRDefault="007D5DF3" w:rsidP="007D5DF3">
      <w:pPr>
        <w:spacing w:line="360" w:lineRule="auto"/>
        <w:rPr>
          <w:rFonts w:eastAsia="黑体"/>
          <w:bCs/>
          <w:sz w:val="24"/>
        </w:rPr>
      </w:pPr>
      <w:r w:rsidRPr="000F5FD3">
        <w:rPr>
          <w:rFonts w:eastAsia="黑体"/>
          <w:bCs/>
        </w:rPr>
        <w:t>【教学内容】</w:t>
      </w:r>
    </w:p>
    <w:p w:rsidR="007D5DF3" w:rsidRPr="000F5FD3" w:rsidRDefault="007D5DF3" w:rsidP="007D5DF3">
      <w:pPr>
        <w:adjustRightInd w:val="0"/>
        <w:snapToGrid w:val="0"/>
        <w:spacing w:line="360" w:lineRule="auto"/>
        <w:ind w:firstLineChars="200" w:firstLine="420"/>
      </w:pPr>
      <w:r w:rsidRPr="000F5FD3">
        <w:t>一、公司治理结构</w:t>
      </w:r>
      <w:r w:rsidRPr="000F5FD3">
        <w:t xml:space="preserve"> </w:t>
      </w:r>
    </w:p>
    <w:p w:rsidR="007D5DF3" w:rsidRPr="000F5FD3" w:rsidRDefault="007D5DF3" w:rsidP="007D5DF3">
      <w:pPr>
        <w:adjustRightInd w:val="0"/>
        <w:snapToGrid w:val="0"/>
        <w:spacing w:line="360" w:lineRule="auto"/>
        <w:ind w:firstLineChars="200" w:firstLine="420"/>
      </w:pPr>
      <w:r w:rsidRPr="000F5FD3">
        <w:t>（一）公司治理结构内涵与构成</w:t>
      </w:r>
      <w:r w:rsidRPr="000F5FD3">
        <w:t xml:space="preserve"> </w:t>
      </w:r>
    </w:p>
    <w:p w:rsidR="007D5DF3" w:rsidRPr="000F5FD3" w:rsidRDefault="007D5DF3" w:rsidP="007D5DF3">
      <w:pPr>
        <w:adjustRightInd w:val="0"/>
        <w:snapToGrid w:val="0"/>
        <w:spacing w:line="360" w:lineRule="auto"/>
        <w:ind w:firstLineChars="200" w:firstLine="420"/>
      </w:pPr>
      <w:r w:rsidRPr="000F5FD3">
        <w:t>（二）公司治理结构各方对内部控制的职责作用</w:t>
      </w:r>
      <w:r w:rsidRPr="000F5FD3">
        <w:t xml:space="preserve"> </w:t>
      </w:r>
    </w:p>
    <w:p w:rsidR="007D5DF3" w:rsidRPr="000F5FD3" w:rsidRDefault="007D5DF3" w:rsidP="007D5DF3">
      <w:pPr>
        <w:adjustRightInd w:val="0"/>
        <w:snapToGrid w:val="0"/>
        <w:spacing w:line="360" w:lineRule="auto"/>
        <w:ind w:firstLineChars="200" w:firstLine="420"/>
      </w:pPr>
      <w:r w:rsidRPr="000F5FD3">
        <w:t>（三）公司治理结构与内部控制</w:t>
      </w:r>
      <w:r w:rsidRPr="000F5FD3">
        <w:t xml:space="preserve"> </w:t>
      </w:r>
    </w:p>
    <w:p w:rsidR="007D5DF3" w:rsidRPr="000F5FD3" w:rsidRDefault="007D5DF3" w:rsidP="007D5DF3">
      <w:pPr>
        <w:adjustRightInd w:val="0"/>
        <w:snapToGrid w:val="0"/>
        <w:spacing w:line="360" w:lineRule="auto"/>
        <w:ind w:firstLineChars="200" w:firstLine="420"/>
      </w:pPr>
      <w:r w:rsidRPr="000F5FD3">
        <w:t>二、机构设置及权责分配</w:t>
      </w:r>
    </w:p>
    <w:p w:rsidR="007D5DF3" w:rsidRPr="000F5FD3" w:rsidRDefault="007D5DF3" w:rsidP="007D5DF3">
      <w:pPr>
        <w:adjustRightInd w:val="0"/>
        <w:snapToGrid w:val="0"/>
        <w:spacing w:line="360" w:lineRule="auto"/>
        <w:ind w:firstLineChars="200" w:firstLine="420"/>
      </w:pPr>
      <w:r w:rsidRPr="000F5FD3">
        <w:t>（一）机构设置类型</w:t>
      </w:r>
    </w:p>
    <w:p w:rsidR="007D5DF3" w:rsidRPr="000F5FD3" w:rsidRDefault="007D5DF3" w:rsidP="007D5DF3">
      <w:pPr>
        <w:adjustRightInd w:val="0"/>
        <w:snapToGrid w:val="0"/>
        <w:spacing w:line="360" w:lineRule="auto"/>
        <w:ind w:firstLineChars="200" w:firstLine="420"/>
      </w:pPr>
      <w:r w:rsidRPr="000F5FD3">
        <w:t>（二）权责分配体系</w:t>
      </w:r>
    </w:p>
    <w:p w:rsidR="007D5DF3" w:rsidRPr="000F5FD3" w:rsidRDefault="007D5DF3" w:rsidP="007D5DF3">
      <w:pPr>
        <w:adjustRightInd w:val="0"/>
        <w:snapToGrid w:val="0"/>
        <w:spacing w:line="360" w:lineRule="auto"/>
        <w:ind w:firstLineChars="200" w:firstLine="420"/>
      </w:pPr>
      <w:r w:rsidRPr="000F5FD3">
        <w:t>（三）机构设置及权责分配与内部控制</w:t>
      </w:r>
    </w:p>
    <w:p w:rsidR="007D5DF3" w:rsidRPr="000F5FD3" w:rsidRDefault="00263BA9" w:rsidP="007D5DF3">
      <w:pPr>
        <w:spacing w:line="360" w:lineRule="auto"/>
        <w:rPr>
          <w:rFonts w:eastAsia="黑体"/>
          <w:bCs/>
        </w:rPr>
      </w:pPr>
      <w:r w:rsidRPr="000F5FD3">
        <w:rPr>
          <w:rFonts w:eastAsia="黑体"/>
          <w:bCs/>
        </w:rPr>
        <w:t>【重点、难点】</w:t>
      </w:r>
    </w:p>
    <w:p w:rsidR="007D5DF3" w:rsidRPr="000F5FD3" w:rsidRDefault="007D5DF3" w:rsidP="007D5DF3">
      <w:pPr>
        <w:adjustRightInd w:val="0"/>
        <w:snapToGrid w:val="0"/>
        <w:spacing w:line="360" w:lineRule="auto"/>
        <w:ind w:firstLineChars="200" w:firstLine="420"/>
      </w:pPr>
      <w:r w:rsidRPr="000F5FD3">
        <w:t>一、公司治理结构内涵与构成</w:t>
      </w:r>
      <w:r w:rsidRPr="000F5FD3">
        <w:t xml:space="preserve"> </w:t>
      </w:r>
    </w:p>
    <w:p w:rsidR="007D5DF3" w:rsidRPr="00B812D4" w:rsidRDefault="007D5DF3" w:rsidP="00B812D4">
      <w:pPr>
        <w:adjustRightInd w:val="0"/>
        <w:snapToGrid w:val="0"/>
        <w:spacing w:line="360" w:lineRule="auto"/>
        <w:ind w:firstLineChars="200" w:firstLine="420"/>
      </w:pPr>
      <w:r w:rsidRPr="000F5FD3">
        <w:t>二、公司治理结构各方对内部控制的职责作用</w:t>
      </w:r>
    </w:p>
    <w:p w:rsidR="007D5DF3" w:rsidRPr="00E36E97" w:rsidRDefault="007D5DF3" w:rsidP="007D5DF3">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Pr="00E36E97">
        <w:rPr>
          <w:rFonts w:eastAsia="黑体"/>
          <w:b/>
          <w:bCs/>
          <w:sz w:val="28"/>
        </w:rPr>
        <w:t>发展战略</w:t>
      </w:r>
    </w:p>
    <w:p w:rsidR="007D5DF3" w:rsidRPr="000F5FD3" w:rsidRDefault="007D5DF3" w:rsidP="007D5DF3">
      <w:pPr>
        <w:spacing w:line="360" w:lineRule="auto"/>
        <w:rPr>
          <w:rFonts w:eastAsia="黑体"/>
          <w:bCs/>
          <w:sz w:val="24"/>
        </w:rPr>
      </w:pPr>
      <w:r w:rsidRPr="000F5FD3">
        <w:rPr>
          <w:rFonts w:eastAsia="黑体"/>
          <w:bCs/>
        </w:rPr>
        <w:t>【教学内容】</w:t>
      </w:r>
    </w:p>
    <w:p w:rsidR="007D5DF3" w:rsidRPr="000F5FD3" w:rsidRDefault="007D5DF3" w:rsidP="007D5DF3">
      <w:pPr>
        <w:adjustRightInd w:val="0"/>
        <w:snapToGrid w:val="0"/>
        <w:spacing w:line="360" w:lineRule="auto"/>
        <w:ind w:firstLineChars="200" w:firstLine="420"/>
      </w:pPr>
      <w:r w:rsidRPr="000F5FD3">
        <w:t>一、发展战略</w:t>
      </w:r>
      <w:r w:rsidR="00263BA9" w:rsidRPr="000F5FD3">
        <w:t>的</w:t>
      </w:r>
      <w:r w:rsidRPr="000F5FD3">
        <w:t>定义</w:t>
      </w:r>
    </w:p>
    <w:p w:rsidR="007D5DF3" w:rsidRPr="000F5FD3" w:rsidRDefault="007D5DF3" w:rsidP="007D5DF3">
      <w:pPr>
        <w:adjustRightInd w:val="0"/>
        <w:snapToGrid w:val="0"/>
        <w:spacing w:line="360" w:lineRule="auto"/>
        <w:ind w:firstLineChars="200" w:firstLine="420"/>
      </w:pPr>
      <w:r w:rsidRPr="000F5FD3">
        <w:t>二、发展战略的分析与制定</w:t>
      </w:r>
      <w:r w:rsidRPr="000F5FD3">
        <w:t xml:space="preserve"> </w:t>
      </w:r>
    </w:p>
    <w:p w:rsidR="007D5DF3" w:rsidRPr="000F5FD3" w:rsidRDefault="007D5DF3" w:rsidP="007D5DF3">
      <w:pPr>
        <w:adjustRightInd w:val="0"/>
        <w:snapToGrid w:val="0"/>
        <w:spacing w:line="360" w:lineRule="auto"/>
        <w:ind w:firstLineChars="200" w:firstLine="420"/>
      </w:pPr>
      <w:r w:rsidRPr="000F5FD3">
        <w:t>三、发展战略的实施</w:t>
      </w:r>
      <w:r w:rsidRPr="000F5FD3">
        <w:t xml:space="preserve"> </w:t>
      </w:r>
    </w:p>
    <w:p w:rsidR="007D5DF3" w:rsidRPr="000F5FD3" w:rsidRDefault="007D5DF3" w:rsidP="007D5DF3">
      <w:pPr>
        <w:adjustRightInd w:val="0"/>
        <w:snapToGrid w:val="0"/>
        <w:spacing w:line="360" w:lineRule="auto"/>
        <w:ind w:firstLineChars="200" w:firstLine="420"/>
      </w:pPr>
      <w:r w:rsidRPr="000F5FD3">
        <w:t>四、对发展战略实施的监控与调整</w:t>
      </w:r>
      <w:r w:rsidRPr="000F5FD3">
        <w:t xml:space="preserve"> </w:t>
      </w:r>
    </w:p>
    <w:p w:rsidR="007D5DF3" w:rsidRPr="000F5FD3" w:rsidRDefault="00263BA9" w:rsidP="007D5DF3">
      <w:pPr>
        <w:spacing w:line="360" w:lineRule="auto"/>
        <w:rPr>
          <w:rFonts w:eastAsia="黑体"/>
          <w:bCs/>
        </w:rPr>
      </w:pPr>
      <w:r w:rsidRPr="000F5FD3">
        <w:rPr>
          <w:rFonts w:eastAsia="黑体"/>
          <w:bCs/>
        </w:rPr>
        <w:t>【重点、难点】</w:t>
      </w:r>
    </w:p>
    <w:p w:rsidR="007D5DF3" w:rsidRPr="000F5FD3" w:rsidRDefault="007D5DF3" w:rsidP="007D5DF3">
      <w:pPr>
        <w:adjustRightInd w:val="0"/>
        <w:snapToGrid w:val="0"/>
        <w:spacing w:line="360" w:lineRule="auto"/>
        <w:ind w:firstLineChars="200" w:firstLine="422"/>
      </w:pPr>
      <w:r w:rsidRPr="000F5FD3">
        <w:rPr>
          <w:b/>
        </w:rPr>
        <w:t>一</w:t>
      </w:r>
      <w:r w:rsidRPr="000F5FD3">
        <w:t>、发展战略的分析与制定</w:t>
      </w:r>
      <w:r w:rsidRPr="000F5FD3">
        <w:t xml:space="preserve"> </w:t>
      </w:r>
    </w:p>
    <w:p w:rsidR="007D5DF3" w:rsidRPr="000F5FD3" w:rsidRDefault="007D5DF3" w:rsidP="007D5DF3">
      <w:pPr>
        <w:adjustRightInd w:val="0"/>
        <w:snapToGrid w:val="0"/>
        <w:spacing w:line="360" w:lineRule="auto"/>
        <w:ind w:firstLineChars="200" w:firstLine="420"/>
      </w:pPr>
      <w:r w:rsidRPr="000F5FD3">
        <w:t>二、发展战略的实施</w:t>
      </w:r>
      <w:r w:rsidRPr="000F5FD3">
        <w:t xml:space="preserve"> </w:t>
      </w:r>
    </w:p>
    <w:p w:rsidR="007D5DF3" w:rsidRPr="00B812D4" w:rsidRDefault="007D5DF3" w:rsidP="00B812D4">
      <w:pPr>
        <w:adjustRightInd w:val="0"/>
        <w:snapToGrid w:val="0"/>
        <w:spacing w:line="360" w:lineRule="auto"/>
        <w:ind w:firstLineChars="200" w:firstLine="420"/>
      </w:pPr>
      <w:r w:rsidRPr="000F5FD3">
        <w:t>三、对发展战略实施的监控与调整</w:t>
      </w:r>
      <w:r w:rsidRPr="000F5FD3">
        <w:t xml:space="preserve"> </w:t>
      </w:r>
    </w:p>
    <w:p w:rsidR="007D5DF3" w:rsidRPr="00E36E97" w:rsidRDefault="007D5DF3" w:rsidP="007D5DF3">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Pr="00E36E97">
        <w:rPr>
          <w:rFonts w:eastAsia="黑体"/>
          <w:b/>
          <w:bCs/>
          <w:sz w:val="28"/>
        </w:rPr>
        <w:t>人力资源</w:t>
      </w:r>
    </w:p>
    <w:p w:rsidR="007D5DF3" w:rsidRPr="000F5FD3" w:rsidRDefault="007D5DF3" w:rsidP="007D5DF3">
      <w:pPr>
        <w:spacing w:line="360" w:lineRule="auto"/>
        <w:rPr>
          <w:rFonts w:eastAsia="黑体"/>
          <w:bCs/>
          <w:sz w:val="24"/>
        </w:rPr>
      </w:pPr>
      <w:r w:rsidRPr="000F5FD3">
        <w:rPr>
          <w:rFonts w:eastAsia="黑体"/>
          <w:bCs/>
        </w:rPr>
        <w:t>【教学内容】</w:t>
      </w:r>
    </w:p>
    <w:p w:rsidR="007D5DF3" w:rsidRPr="000F5FD3" w:rsidRDefault="007D5DF3" w:rsidP="007D5DF3">
      <w:pPr>
        <w:adjustRightInd w:val="0"/>
        <w:snapToGrid w:val="0"/>
        <w:spacing w:line="360" w:lineRule="auto"/>
        <w:ind w:firstLineChars="200" w:firstLine="420"/>
      </w:pPr>
      <w:r w:rsidRPr="000F5FD3">
        <w:lastRenderedPageBreak/>
        <w:t>一、人力资源政策的定义</w:t>
      </w:r>
      <w:r w:rsidRPr="000F5FD3">
        <w:t xml:space="preserve"> </w:t>
      </w:r>
    </w:p>
    <w:p w:rsidR="007D5DF3" w:rsidRPr="000F5FD3" w:rsidRDefault="007D5DF3" w:rsidP="007D5DF3">
      <w:pPr>
        <w:adjustRightInd w:val="0"/>
        <w:snapToGrid w:val="0"/>
        <w:spacing w:line="360" w:lineRule="auto"/>
        <w:ind w:firstLineChars="200" w:firstLine="420"/>
      </w:pPr>
      <w:r w:rsidRPr="000F5FD3">
        <w:t>二、人力资源政策的内容</w:t>
      </w:r>
    </w:p>
    <w:p w:rsidR="007D5DF3" w:rsidRPr="000F5FD3" w:rsidRDefault="007D5DF3" w:rsidP="007D5DF3">
      <w:pPr>
        <w:adjustRightInd w:val="0"/>
        <w:snapToGrid w:val="0"/>
        <w:spacing w:line="360" w:lineRule="auto"/>
        <w:ind w:firstLineChars="200" w:firstLine="420"/>
      </w:pPr>
      <w:r w:rsidRPr="000F5FD3">
        <w:t>三、人力资源政策与内部控制</w:t>
      </w:r>
    </w:p>
    <w:p w:rsidR="007D5DF3" w:rsidRPr="000F5FD3" w:rsidRDefault="00263BA9" w:rsidP="007D5DF3">
      <w:pPr>
        <w:spacing w:line="360" w:lineRule="auto"/>
        <w:rPr>
          <w:rFonts w:eastAsia="黑体"/>
          <w:bCs/>
        </w:rPr>
      </w:pPr>
      <w:r w:rsidRPr="000F5FD3">
        <w:rPr>
          <w:rFonts w:eastAsia="黑体"/>
          <w:bCs/>
        </w:rPr>
        <w:t>【重点、难点】</w:t>
      </w:r>
    </w:p>
    <w:p w:rsidR="007D5DF3" w:rsidRPr="00B812D4" w:rsidRDefault="007D5DF3" w:rsidP="00B812D4">
      <w:pPr>
        <w:adjustRightInd w:val="0"/>
        <w:snapToGrid w:val="0"/>
        <w:spacing w:line="360" w:lineRule="auto"/>
        <w:ind w:firstLineChars="200" w:firstLine="420"/>
      </w:pPr>
      <w:r w:rsidRPr="000F5FD3">
        <w:t>人力资源政策的内容</w:t>
      </w:r>
    </w:p>
    <w:p w:rsidR="007D5DF3" w:rsidRPr="00E36E97" w:rsidRDefault="007D5DF3" w:rsidP="007D5DF3">
      <w:pPr>
        <w:spacing w:line="360" w:lineRule="auto"/>
        <w:jc w:val="center"/>
        <w:rPr>
          <w:rFonts w:eastAsia="黑体"/>
          <w:b/>
          <w:bCs/>
          <w:sz w:val="28"/>
        </w:rPr>
      </w:pPr>
      <w:r w:rsidRPr="00E36E97">
        <w:rPr>
          <w:rFonts w:eastAsia="黑体"/>
          <w:b/>
          <w:bCs/>
          <w:sz w:val="28"/>
        </w:rPr>
        <w:t>第四节</w:t>
      </w:r>
      <w:r w:rsidRPr="00E36E97">
        <w:rPr>
          <w:rFonts w:eastAsia="黑体"/>
          <w:b/>
          <w:bCs/>
          <w:sz w:val="28"/>
        </w:rPr>
        <w:t xml:space="preserve"> </w:t>
      </w:r>
      <w:r w:rsidRPr="00E36E97">
        <w:rPr>
          <w:rFonts w:eastAsia="黑体"/>
          <w:b/>
          <w:bCs/>
          <w:sz w:val="28"/>
        </w:rPr>
        <w:t>社会责任</w:t>
      </w:r>
    </w:p>
    <w:p w:rsidR="007D5DF3" w:rsidRPr="000F5FD3" w:rsidRDefault="007D5DF3" w:rsidP="007D5DF3">
      <w:pPr>
        <w:spacing w:line="360" w:lineRule="auto"/>
        <w:rPr>
          <w:rFonts w:eastAsia="黑体"/>
          <w:bCs/>
          <w:sz w:val="24"/>
        </w:rPr>
      </w:pPr>
      <w:r w:rsidRPr="000F5FD3">
        <w:rPr>
          <w:rFonts w:eastAsia="黑体"/>
          <w:bCs/>
        </w:rPr>
        <w:t>【教学内容】</w:t>
      </w:r>
    </w:p>
    <w:p w:rsidR="007D5DF3" w:rsidRPr="000F5FD3" w:rsidRDefault="007D5DF3" w:rsidP="007D5DF3">
      <w:pPr>
        <w:adjustRightInd w:val="0"/>
        <w:snapToGrid w:val="0"/>
        <w:spacing w:line="360" w:lineRule="auto"/>
        <w:ind w:firstLineChars="200" w:firstLine="420"/>
      </w:pPr>
      <w:r w:rsidRPr="000F5FD3">
        <w:t>一、社会责任的内容</w:t>
      </w:r>
      <w:r w:rsidRPr="000F5FD3">
        <w:t xml:space="preserve"> </w:t>
      </w:r>
    </w:p>
    <w:p w:rsidR="007D5DF3" w:rsidRPr="000F5FD3" w:rsidRDefault="007D5DF3" w:rsidP="007D5DF3">
      <w:pPr>
        <w:adjustRightInd w:val="0"/>
        <w:snapToGrid w:val="0"/>
        <w:spacing w:line="360" w:lineRule="auto"/>
        <w:ind w:firstLineChars="200" w:firstLine="420"/>
      </w:pPr>
      <w:r w:rsidRPr="000F5FD3">
        <w:t>二、社会责任的履行</w:t>
      </w:r>
      <w:r w:rsidRPr="000F5FD3">
        <w:t xml:space="preserve"> </w:t>
      </w:r>
    </w:p>
    <w:p w:rsidR="007D5DF3" w:rsidRPr="000F5FD3" w:rsidRDefault="007D5DF3" w:rsidP="007D5DF3">
      <w:pPr>
        <w:adjustRightInd w:val="0"/>
        <w:snapToGrid w:val="0"/>
        <w:spacing w:line="360" w:lineRule="auto"/>
        <w:ind w:firstLineChars="200" w:firstLine="420"/>
      </w:pPr>
      <w:r w:rsidRPr="000F5FD3">
        <w:t>（一）建立和健全制定机构和运行机制</w:t>
      </w:r>
      <w:r w:rsidRPr="000F5FD3">
        <w:t xml:space="preserve"> </w:t>
      </w:r>
    </w:p>
    <w:p w:rsidR="007D5DF3" w:rsidRPr="000F5FD3" w:rsidRDefault="007D5DF3" w:rsidP="007D5DF3">
      <w:pPr>
        <w:adjustRightInd w:val="0"/>
        <w:snapToGrid w:val="0"/>
        <w:spacing w:line="360" w:lineRule="auto"/>
        <w:ind w:firstLineChars="200" w:firstLine="420"/>
      </w:pPr>
      <w:r w:rsidRPr="000F5FD3">
        <w:t>（二）企业负责人要高度重视</w:t>
      </w:r>
      <w:r w:rsidRPr="000F5FD3">
        <w:t xml:space="preserve"> </w:t>
      </w:r>
    </w:p>
    <w:p w:rsidR="007D5DF3" w:rsidRPr="000F5FD3" w:rsidRDefault="007D5DF3" w:rsidP="007D5DF3">
      <w:pPr>
        <w:adjustRightInd w:val="0"/>
        <w:snapToGrid w:val="0"/>
        <w:spacing w:line="360" w:lineRule="auto"/>
        <w:ind w:firstLineChars="200" w:firstLine="420"/>
      </w:pPr>
      <w:r w:rsidRPr="000F5FD3">
        <w:t>（三）建立责任危机处理机制</w:t>
      </w:r>
      <w:r w:rsidRPr="000F5FD3">
        <w:t xml:space="preserve"> </w:t>
      </w:r>
    </w:p>
    <w:p w:rsidR="007D5DF3" w:rsidRPr="000F5FD3" w:rsidRDefault="007D5DF3" w:rsidP="007D5DF3">
      <w:pPr>
        <w:adjustRightInd w:val="0"/>
        <w:snapToGrid w:val="0"/>
        <w:spacing w:line="360" w:lineRule="auto"/>
        <w:ind w:firstLineChars="200" w:firstLine="420"/>
      </w:pPr>
      <w:r w:rsidRPr="000F5FD3">
        <w:t>三、社会责任的信息披露</w:t>
      </w:r>
      <w:r w:rsidRPr="000F5FD3">
        <w:t xml:space="preserve"> </w:t>
      </w:r>
    </w:p>
    <w:p w:rsidR="007D5DF3" w:rsidRPr="000F5FD3" w:rsidRDefault="00263BA9" w:rsidP="007D5DF3">
      <w:pPr>
        <w:spacing w:line="360" w:lineRule="auto"/>
        <w:rPr>
          <w:rFonts w:eastAsia="黑体"/>
          <w:bCs/>
        </w:rPr>
      </w:pPr>
      <w:r w:rsidRPr="000F5FD3">
        <w:rPr>
          <w:rFonts w:eastAsia="黑体"/>
          <w:bCs/>
        </w:rPr>
        <w:t>【重点、难点】</w:t>
      </w:r>
    </w:p>
    <w:p w:rsidR="007D5DF3" w:rsidRPr="000F5FD3" w:rsidRDefault="007D5DF3" w:rsidP="007D5DF3">
      <w:pPr>
        <w:adjustRightInd w:val="0"/>
        <w:snapToGrid w:val="0"/>
        <w:spacing w:line="360" w:lineRule="auto"/>
        <w:ind w:firstLineChars="200" w:firstLine="420"/>
      </w:pPr>
      <w:r w:rsidRPr="000F5FD3">
        <w:t>一、社会责任的内容</w:t>
      </w:r>
      <w:r w:rsidRPr="000F5FD3">
        <w:t xml:space="preserve"> </w:t>
      </w:r>
    </w:p>
    <w:p w:rsidR="007D5DF3" w:rsidRPr="00B812D4" w:rsidRDefault="007D5DF3" w:rsidP="00B812D4">
      <w:pPr>
        <w:adjustRightInd w:val="0"/>
        <w:snapToGrid w:val="0"/>
        <w:spacing w:line="360" w:lineRule="auto"/>
        <w:ind w:firstLineChars="200" w:firstLine="420"/>
      </w:pPr>
      <w:r w:rsidRPr="000F5FD3">
        <w:t>二、社会责任的履行</w:t>
      </w:r>
    </w:p>
    <w:p w:rsidR="007D5DF3" w:rsidRPr="00E36E97" w:rsidRDefault="007D5DF3" w:rsidP="007D5DF3">
      <w:pPr>
        <w:spacing w:line="360" w:lineRule="auto"/>
        <w:jc w:val="center"/>
        <w:rPr>
          <w:rFonts w:eastAsia="黑体"/>
          <w:b/>
          <w:bCs/>
          <w:sz w:val="28"/>
        </w:rPr>
      </w:pPr>
      <w:r w:rsidRPr="00E36E97">
        <w:rPr>
          <w:rFonts w:eastAsia="黑体"/>
          <w:b/>
          <w:bCs/>
          <w:sz w:val="28"/>
        </w:rPr>
        <w:t>第五节</w:t>
      </w:r>
      <w:r w:rsidRPr="00E36E97">
        <w:rPr>
          <w:rFonts w:eastAsia="黑体"/>
          <w:b/>
          <w:bCs/>
          <w:sz w:val="28"/>
        </w:rPr>
        <w:t xml:space="preserve">  </w:t>
      </w:r>
      <w:r w:rsidRPr="00E36E97">
        <w:rPr>
          <w:rFonts w:eastAsia="黑体"/>
          <w:b/>
          <w:bCs/>
          <w:sz w:val="28"/>
        </w:rPr>
        <w:t>企业文化</w:t>
      </w:r>
    </w:p>
    <w:p w:rsidR="007D5DF3" w:rsidRPr="000F5FD3" w:rsidRDefault="007D5DF3" w:rsidP="007D5DF3">
      <w:pPr>
        <w:spacing w:line="360" w:lineRule="auto"/>
        <w:rPr>
          <w:rFonts w:eastAsia="黑体"/>
          <w:bCs/>
          <w:sz w:val="24"/>
        </w:rPr>
      </w:pPr>
      <w:r w:rsidRPr="000F5FD3">
        <w:rPr>
          <w:rFonts w:eastAsia="黑体"/>
          <w:bCs/>
        </w:rPr>
        <w:t>【教学内容】</w:t>
      </w:r>
    </w:p>
    <w:p w:rsidR="007D5DF3" w:rsidRPr="000F5FD3" w:rsidRDefault="007D5DF3" w:rsidP="007D5DF3">
      <w:pPr>
        <w:adjustRightInd w:val="0"/>
        <w:snapToGrid w:val="0"/>
        <w:spacing w:line="360" w:lineRule="auto"/>
        <w:ind w:firstLineChars="200" w:firstLine="420"/>
      </w:pPr>
      <w:r w:rsidRPr="000F5FD3">
        <w:t>一、企业文化的定义</w:t>
      </w:r>
      <w:r w:rsidRPr="000F5FD3">
        <w:t xml:space="preserve"> </w:t>
      </w:r>
    </w:p>
    <w:p w:rsidR="007D5DF3" w:rsidRPr="000F5FD3" w:rsidRDefault="007D5DF3" w:rsidP="007D5DF3">
      <w:pPr>
        <w:adjustRightInd w:val="0"/>
        <w:snapToGrid w:val="0"/>
        <w:spacing w:line="360" w:lineRule="auto"/>
        <w:ind w:firstLineChars="200" w:firstLine="420"/>
      </w:pPr>
      <w:r w:rsidRPr="000F5FD3">
        <w:t>二、企业文化的表现形式</w:t>
      </w:r>
      <w:r w:rsidRPr="000F5FD3">
        <w:t xml:space="preserve"> </w:t>
      </w:r>
    </w:p>
    <w:p w:rsidR="007D5DF3" w:rsidRPr="000F5FD3" w:rsidRDefault="007D5DF3" w:rsidP="007D5DF3">
      <w:pPr>
        <w:adjustRightInd w:val="0"/>
        <w:snapToGrid w:val="0"/>
        <w:spacing w:line="360" w:lineRule="auto"/>
        <w:ind w:firstLineChars="200" w:firstLine="420"/>
      </w:pPr>
      <w:r w:rsidRPr="000F5FD3">
        <w:t>三、企业文化与内部控制</w:t>
      </w:r>
    </w:p>
    <w:p w:rsidR="007D5DF3" w:rsidRPr="000F5FD3" w:rsidRDefault="00263BA9" w:rsidP="007D5DF3">
      <w:pPr>
        <w:spacing w:line="360" w:lineRule="auto"/>
        <w:rPr>
          <w:rFonts w:eastAsia="黑体"/>
          <w:bCs/>
        </w:rPr>
      </w:pPr>
      <w:r w:rsidRPr="000F5FD3">
        <w:rPr>
          <w:rFonts w:eastAsia="黑体"/>
          <w:bCs/>
        </w:rPr>
        <w:t>【重点、难点】</w:t>
      </w:r>
    </w:p>
    <w:p w:rsidR="007D5DF3" w:rsidRPr="000F5FD3" w:rsidRDefault="007D5DF3" w:rsidP="007D5DF3">
      <w:pPr>
        <w:adjustRightInd w:val="0"/>
        <w:snapToGrid w:val="0"/>
        <w:spacing w:line="360" w:lineRule="auto"/>
        <w:ind w:firstLineChars="200" w:firstLine="420"/>
      </w:pPr>
      <w:r w:rsidRPr="000F5FD3">
        <w:t>企业文化的表现形式</w:t>
      </w:r>
      <w:r w:rsidRPr="000F5FD3">
        <w:t xml:space="preserve"> </w:t>
      </w:r>
    </w:p>
    <w:p w:rsidR="00130DA5" w:rsidRPr="000F5FD3" w:rsidRDefault="00130DA5" w:rsidP="00B812D4">
      <w:pPr>
        <w:spacing w:line="360" w:lineRule="auto"/>
        <w:jc w:val="center"/>
        <w:rPr>
          <w:rFonts w:eastAsia="黑体"/>
          <w:b/>
          <w:bCs/>
          <w:sz w:val="28"/>
        </w:rPr>
      </w:pPr>
      <w:r w:rsidRPr="000F5FD3">
        <w:rPr>
          <w:rFonts w:eastAsia="黑体"/>
          <w:b/>
          <w:bCs/>
          <w:sz w:val="28"/>
        </w:rPr>
        <w:t>第四章</w:t>
      </w:r>
      <w:r w:rsidRPr="000F5FD3">
        <w:rPr>
          <w:rFonts w:eastAsia="黑体"/>
          <w:b/>
          <w:bCs/>
          <w:sz w:val="28"/>
        </w:rPr>
        <w:t xml:space="preserve"> </w:t>
      </w:r>
      <w:r w:rsidRPr="000F5FD3">
        <w:rPr>
          <w:rFonts w:eastAsia="黑体"/>
          <w:b/>
          <w:bCs/>
          <w:sz w:val="28"/>
        </w:rPr>
        <w:t>风险评估</w:t>
      </w:r>
    </w:p>
    <w:p w:rsidR="00130DA5" w:rsidRPr="000F5FD3" w:rsidRDefault="00130DA5" w:rsidP="00130DA5">
      <w:pPr>
        <w:spacing w:line="360" w:lineRule="auto"/>
        <w:rPr>
          <w:rFonts w:eastAsia="黑体"/>
          <w:bCs/>
        </w:rPr>
      </w:pPr>
      <w:r w:rsidRPr="000F5FD3">
        <w:rPr>
          <w:rFonts w:eastAsia="黑体"/>
          <w:bCs/>
        </w:rPr>
        <w:t>【本章教学目的和要求】</w:t>
      </w:r>
    </w:p>
    <w:p w:rsidR="00130DA5" w:rsidRPr="000F5FD3" w:rsidRDefault="00130DA5" w:rsidP="00130DA5">
      <w:pPr>
        <w:adjustRightInd w:val="0"/>
        <w:snapToGrid w:val="0"/>
        <w:spacing w:line="360" w:lineRule="auto"/>
        <w:ind w:firstLineChars="200" w:firstLine="420"/>
      </w:pPr>
      <w:r w:rsidRPr="000F5FD3">
        <w:t xml:space="preserve">1. </w:t>
      </w:r>
      <w:r w:rsidRPr="000F5FD3">
        <w:t>要求学生理解内部控制就是风险管理，风险评估在五要素中的地位；</w:t>
      </w:r>
    </w:p>
    <w:p w:rsidR="00130DA5" w:rsidRPr="000F5FD3" w:rsidRDefault="00130DA5" w:rsidP="00130DA5">
      <w:pPr>
        <w:adjustRightInd w:val="0"/>
        <w:snapToGrid w:val="0"/>
        <w:spacing w:line="360" w:lineRule="auto"/>
        <w:ind w:firstLineChars="200" w:firstLine="420"/>
      </w:pPr>
      <w:r w:rsidRPr="000F5FD3">
        <w:t xml:space="preserve">2. </w:t>
      </w:r>
      <w:r w:rsidR="00C55497">
        <w:t>掌握风险的概念、分类；战略目标、业务</w:t>
      </w:r>
      <w:proofErr w:type="gramStart"/>
      <w:r w:rsidR="00C55497">
        <w:t>层目标</w:t>
      </w:r>
      <w:proofErr w:type="gramEnd"/>
      <w:r w:rsidR="00C55497">
        <w:t>的设定及其</w:t>
      </w:r>
      <w:r w:rsidRPr="000F5FD3">
        <w:t>风险偏好、风险承受度</w:t>
      </w:r>
      <w:r w:rsidR="00C55497">
        <w:rPr>
          <w:rFonts w:hint="eastAsia"/>
        </w:rPr>
        <w:t>的含义；</w:t>
      </w:r>
    </w:p>
    <w:p w:rsidR="00130DA5" w:rsidRPr="000F5FD3" w:rsidRDefault="00130DA5" w:rsidP="00130DA5">
      <w:pPr>
        <w:adjustRightInd w:val="0"/>
        <w:snapToGrid w:val="0"/>
        <w:spacing w:line="360" w:lineRule="auto"/>
        <w:ind w:firstLineChars="200" w:firstLine="420"/>
      </w:pPr>
      <w:r w:rsidRPr="000F5FD3">
        <w:t>3.</w:t>
      </w:r>
      <w:r w:rsidRPr="000F5FD3">
        <w:t>掌握《企业内部控制基本规范》中的目标设定、风险识别、风险分析及风险应对的方法</w:t>
      </w:r>
      <w:r w:rsidR="00577B5D">
        <w:rPr>
          <w:rFonts w:hint="eastAsia"/>
        </w:rPr>
        <w:t>。</w:t>
      </w:r>
    </w:p>
    <w:p w:rsidR="00130DA5" w:rsidRPr="00B812D4" w:rsidRDefault="00130DA5" w:rsidP="00B812D4">
      <w:pPr>
        <w:adjustRightInd w:val="0"/>
        <w:snapToGrid w:val="0"/>
        <w:spacing w:line="360" w:lineRule="auto"/>
        <w:ind w:firstLineChars="200" w:firstLine="562"/>
        <w:jc w:val="center"/>
      </w:pPr>
      <w:r w:rsidRPr="00E36E97">
        <w:rPr>
          <w:rFonts w:eastAsia="黑体"/>
          <w:b/>
          <w:bCs/>
          <w:sz w:val="28"/>
        </w:rPr>
        <w:t>第一节</w:t>
      </w:r>
      <w:r w:rsidRPr="00E36E97">
        <w:rPr>
          <w:rFonts w:eastAsia="黑体"/>
          <w:b/>
          <w:bCs/>
          <w:sz w:val="28"/>
        </w:rPr>
        <w:t xml:space="preserve"> </w:t>
      </w:r>
      <w:r w:rsidRPr="00E36E97">
        <w:rPr>
          <w:rFonts w:eastAsia="黑体"/>
          <w:b/>
          <w:bCs/>
          <w:sz w:val="28"/>
        </w:rPr>
        <w:t>风险概述</w:t>
      </w:r>
    </w:p>
    <w:p w:rsidR="00130DA5" w:rsidRPr="000F5FD3" w:rsidRDefault="00130DA5" w:rsidP="00130DA5">
      <w:pPr>
        <w:spacing w:line="360" w:lineRule="auto"/>
        <w:rPr>
          <w:rFonts w:eastAsia="黑体"/>
          <w:bCs/>
          <w:sz w:val="24"/>
        </w:rPr>
      </w:pPr>
      <w:r w:rsidRPr="000F5FD3">
        <w:rPr>
          <w:rFonts w:eastAsia="黑体"/>
          <w:bCs/>
        </w:rPr>
        <w:lastRenderedPageBreak/>
        <w:t>【教学内容】</w:t>
      </w:r>
    </w:p>
    <w:p w:rsidR="00130DA5" w:rsidRPr="000F5FD3" w:rsidRDefault="00130DA5" w:rsidP="00130DA5">
      <w:pPr>
        <w:adjustRightInd w:val="0"/>
        <w:snapToGrid w:val="0"/>
        <w:spacing w:line="360" w:lineRule="auto"/>
        <w:ind w:firstLineChars="200" w:firstLine="420"/>
      </w:pPr>
      <w:r w:rsidRPr="000F5FD3">
        <w:t>一、风险的定义</w:t>
      </w:r>
    </w:p>
    <w:p w:rsidR="00130DA5" w:rsidRPr="000F5FD3" w:rsidRDefault="00130DA5" w:rsidP="00130DA5">
      <w:pPr>
        <w:adjustRightInd w:val="0"/>
        <w:snapToGrid w:val="0"/>
        <w:spacing w:line="360" w:lineRule="auto"/>
        <w:ind w:firstLineChars="200" w:firstLine="420"/>
      </w:pPr>
      <w:r w:rsidRPr="000F5FD3">
        <w:t>二、风险的分类</w:t>
      </w:r>
    </w:p>
    <w:p w:rsidR="00130DA5" w:rsidRPr="000F5FD3" w:rsidRDefault="00130DA5" w:rsidP="00130DA5">
      <w:pPr>
        <w:adjustRightInd w:val="0"/>
        <w:snapToGrid w:val="0"/>
        <w:spacing w:line="360" w:lineRule="auto"/>
        <w:ind w:firstLineChars="200" w:firstLine="420"/>
      </w:pPr>
      <w:r w:rsidRPr="000F5FD3">
        <w:t>三、风险管理的过程</w:t>
      </w:r>
    </w:p>
    <w:p w:rsidR="00130DA5" w:rsidRPr="000F5FD3" w:rsidRDefault="00263BA9" w:rsidP="00130DA5">
      <w:pPr>
        <w:spacing w:line="360" w:lineRule="auto"/>
        <w:rPr>
          <w:rFonts w:eastAsia="黑体"/>
          <w:bCs/>
        </w:rPr>
      </w:pPr>
      <w:r w:rsidRPr="000F5FD3">
        <w:rPr>
          <w:rFonts w:eastAsia="黑体"/>
          <w:bCs/>
        </w:rPr>
        <w:t>【重点、难点】</w:t>
      </w:r>
    </w:p>
    <w:p w:rsidR="00130DA5" w:rsidRPr="000F5FD3" w:rsidRDefault="00130DA5" w:rsidP="00130DA5">
      <w:pPr>
        <w:adjustRightInd w:val="0"/>
        <w:snapToGrid w:val="0"/>
        <w:spacing w:line="360" w:lineRule="auto"/>
        <w:ind w:firstLineChars="200" w:firstLine="420"/>
      </w:pPr>
      <w:r w:rsidRPr="000F5FD3">
        <w:t>一、风险的特征</w:t>
      </w:r>
    </w:p>
    <w:p w:rsidR="00130DA5" w:rsidRPr="00B812D4" w:rsidRDefault="00130DA5" w:rsidP="00B812D4">
      <w:pPr>
        <w:adjustRightInd w:val="0"/>
        <w:snapToGrid w:val="0"/>
        <w:spacing w:line="360" w:lineRule="auto"/>
        <w:ind w:firstLineChars="200" w:firstLine="420"/>
      </w:pPr>
      <w:r w:rsidRPr="000F5FD3">
        <w:t>二、风险的分类</w:t>
      </w:r>
    </w:p>
    <w:p w:rsidR="00130DA5" w:rsidRPr="00E36E97" w:rsidRDefault="00130DA5" w:rsidP="00130DA5">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Pr="00E36E97">
        <w:rPr>
          <w:rFonts w:eastAsia="黑体"/>
          <w:b/>
          <w:bCs/>
          <w:sz w:val="28"/>
        </w:rPr>
        <w:t>目标设定</w:t>
      </w:r>
    </w:p>
    <w:p w:rsidR="00130DA5" w:rsidRPr="000F5FD3" w:rsidRDefault="00130DA5" w:rsidP="00130DA5">
      <w:pPr>
        <w:spacing w:line="360" w:lineRule="auto"/>
        <w:rPr>
          <w:rFonts w:eastAsia="黑体"/>
          <w:bCs/>
          <w:sz w:val="24"/>
        </w:rPr>
      </w:pPr>
      <w:r w:rsidRPr="000F5FD3">
        <w:rPr>
          <w:rFonts w:eastAsia="黑体"/>
          <w:bCs/>
        </w:rPr>
        <w:t>【教学内容】</w:t>
      </w:r>
    </w:p>
    <w:p w:rsidR="00130DA5" w:rsidRPr="000F5FD3" w:rsidRDefault="00130DA5" w:rsidP="00130DA5">
      <w:pPr>
        <w:adjustRightInd w:val="0"/>
        <w:snapToGrid w:val="0"/>
        <w:spacing w:line="360" w:lineRule="auto"/>
        <w:ind w:firstLineChars="200" w:firstLine="420"/>
      </w:pPr>
      <w:r w:rsidRPr="000F5FD3">
        <w:t>一、目标设定的概念</w:t>
      </w:r>
      <w:r w:rsidRPr="000F5FD3">
        <w:t xml:space="preserve"> </w:t>
      </w:r>
    </w:p>
    <w:p w:rsidR="00130DA5" w:rsidRPr="000F5FD3" w:rsidRDefault="00130DA5" w:rsidP="00130DA5">
      <w:pPr>
        <w:adjustRightInd w:val="0"/>
        <w:snapToGrid w:val="0"/>
        <w:spacing w:line="360" w:lineRule="auto"/>
        <w:ind w:firstLineChars="200" w:firstLine="420"/>
      </w:pPr>
      <w:r w:rsidRPr="000F5FD3">
        <w:t>二、战略目标</w:t>
      </w:r>
      <w:r w:rsidRPr="000F5FD3">
        <w:t xml:space="preserve"> </w:t>
      </w:r>
    </w:p>
    <w:p w:rsidR="00130DA5" w:rsidRPr="000F5FD3" w:rsidRDefault="00130DA5" w:rsidP="00130DA5">
      <w:pPr>
        <w:adjustRightInd w:val="0"/>
        <w:snapToGrid w:val="0"/>
        <w:spacing w:line="360" w:lineRule="auto"/>
        <w:ind w:firstLineChars="200" w:firstLine="420"/>
      </w:pPr>
      <w:r w:rsidRPr="000F5FD3">
        <w:t>三、业务层目标</w:t>
      </w:r>
      <w:r w:rsidRPr="000F5FD3">
        <w:t xml:space="preserve"> </w:t>
      </w:r>
    </w:p>
    <w:p w:rsidR="00130DA5" w:rsidRPr="000F5FD3" w:rsidRDefault="00130DA5" w:rsidP="00130DA5">
      <w:pPr>
        <w:adjustRightInd w:val="0"/>
        <w:snapToGrid w:val="0"/>
        <w:spacing w:line="360" w:lineRule="auto"/>
        <w:ind w:firstLineChars="200" w:firstLine="420"/>
      </w:pPr>
      <w:r w:rsidRPr="000F5FD3">
        <w:t>（一）经营目标</w:t>
      </w:r>
      <w:r w:rsidRPr="000F5FD3">
        <w:t xml:space="preserve"> </w:t>
      </w:r>
    </w:p>
    <w:p w:rsidR="00130DA5" w:rsidRPr="000F5FD3" w:rsidRDefault="00130DA5" w:rsidP="00130DA5">
      <w:pPr>
        <w:adjustRightInd w:val="0"/>
        <w:snapToGrid w:val="0"/>
        <w:spacing w:line="360" w:lineRule="auto"/>
        <w:ind w:firstLineChars="200" w:firstLine="420"/>
      </w:pPr>
      <w:r w:rsidRPr="000F5FD3">
        <w:t>（二）报告目标</w:t>
      </w:r>
      <w:r w:rsidRPr="000F5FD3">
        <w:t xml:space="preserve"> </w:t>
      </w:r>
    </w:p>
    <w:p w:rsidR="00130DA5" w:rsidRPr="000F5FD3" w:rsidRDefault="00130DA5" w:rsidP="00130DA5">
      <w:pPr>
        <w:adjustRightInd w:val="0"/>
        <w:snapToGrid w:val="0"/>
        <w:spacing w:line="360" w:lineRule="auto"/>
        <w:ind w:firstLineChars="200" w:firstLine="420"/>
      </w:pPr>
      <w:r w:rsidRPr="000F5FD3">
        <w:t>（三）合</w:t>
      </w:r>
      <w:proofErr w:type="gramStart"/>
      <w:r w:rsidRPr="000F5FD3">
        <w:t>规</w:t>
      </w:r>
      <w:proofErr w:type="gramEnd"/>
      <w:r w:rsidRPr="000F5FD3">
        <w:t>目标</w:t>
      </w:r>
      <w:r w:rsidRPr="000F5FD3">
        <w:t xml:space="preserve"> </w:t>
      </w:r>
    </w:p>
    <w:p w:rsidR="00130DA5" w:rsidRPr="000F5FD3" w:rsidRDefault="00130DA5" w:rsidP="00130DA5">
      <w:pPr>
        <w:adjustRightInd w:val="0"/>
        <w:snapToGrid w:val="0"/>
        <w:spacing w:line="360" w:lineRule="auto"/>
        <w:ind w:firstLineChars="200" w:firstLine="420"/>
      </w:pPr>
      <w:r w:rsidRPr="000F5FD3">
        <w:t>（四）资产安全目标</w:t>
      </w:r>
      <w:r w:rsidRPr="000F5FD3">
        <w:t xml:space="preserve"> </w:t>
      </w:r>
    </w:p>
    <w:p w:rsidR="00130DA5" w:rsidRPr="000F5FD3" w:rsidRDefault="00130DA5" w:rsidP="00130DA5">
      <w:pPr>
        <w:adjustRightInd w:val="0"/>
        <w:snapToGrid w:val="0"/>
        <w:spacing w:line="360" w:lineRule="auto"/>
        <w:ind w:firstLineChars="200" w:firstLine="420"/>
      </w:pPr>
      <w:r w:rsidRPr="000F5FD3">
        <w:t>四、目标设定与风险偏好、风险承受度</w:t>
      </w:r>
      <w:r w:rsidRPr="000F5FD3">
        <w:t xml:space="preserve"> </w:t>
      </w:r>
    </w:p>
    <w:p w:rsidR="00130DA5" w:rsidRPr="000F5FD3" w:rsidRDefault="00263BA9" w:rsidP="00130DA5">
      <w:pPr>
        <w:spacing w:line="360" w:lineRule="auto"/>
        <w:rPr>
          <w:rFonts w:eastAsia="黑体"/>
          <w:bCs/>
        </w:rPr>
      </w:pPr>
      <w:r w:rsidRPr="000F5FD3">
        <w:rPr>
          <w:rFonts w:eastAsia="黑体"/>
          <w:bCs/>
        </w:rPr>
        <w:t>【重点、难点】</w:t>
      </w:r>
    </w:p>
    <w:p w:rsidR="00130DA5" w:rsidRPr="00B812D4" w:rsidRDefault="00130DA5" w:rsidP="00B812D4">
      <w:pPr>
        <w:adjustRightInd w:val="0"/>
        <w:snapToGrid w:val="0"/>
        <w:spacing w:line="360" w:lineRule="auto"/>
        <w:ind w:firstLineChars="200" w:firstLine="420"/>
      </w:pPr>
      <w:r w:rsidRPr="000F5FD3">
        <w:t>目标设定与风险偏好、风险承受度</w:t>
      </w:r>
    </w:p>
    <w:p w:rsidR="00130DA5" w:rsidRPr="00E36E97" w:rsidRDefault="00130DA5" w:rsidP="00130DA5">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Pr="00E36E97">
        <w:rPr>
          <w:rFonts w:eastAsia="黑体"/>
          <w:b/>
          <w:bCs/>
          <w:sz w:val="28"/>
        </w:rPr>
        <w:t>风险识别</w:t>
      </w:r>
    </w:p>
    <w:p w:rsidR="00130DA5" w:rsidRPr="000F5FD3" w:rsidRDefault="00130DA5" w:rsidP="00130DA5">
      <w:pPr>
        <w:spacing w:line="360" w:lineRule="auto"/>
        <w:rPr>
          <w:rFonts w:eastAsia="黑体"/>
          <w:bCs/>
          <w:sz w:val="24"/>
        </w:rPr>
      </w:pPr>
      <w:r w:rsidRPr="000F5FD3">
        <w:rPr>
          <w:rFonts w:eastAsia="黑体"/>
          <w:bCs/>
        </w:rPr>
        <w:t>【教学内容】</w:t>
      </w:r>
    </w:p>
    <w:p w:rsidR="00130DA5" w:rsidRPr="000F5FD3" w:rsidRDefault="00130DA5" w:rsidP="00130DA5">
      <w:pPr>
        <w:adjustRightInd w:val="0"/>
        <w:snapToGrid w:val="0"/>
        <w:spacing w:line="360" w:lineRule="auto"/>
        <w:ind w:firstLineChars="200" w:firstLine="420"/>
      </w:pPr>
      <w:r w:rsidRPr="000F5FD3">
        <w:t>一、风险识别的概念</w:t>
      </w:r>
      <w:r w:rsidRPr="000F5FD3">
        <w:t xml:space="preserve"> </w:t>
      </w:r>
    </w:p>
    <w:p w:rsidR="00130DA5" w:rsidRPr="000F5FD3" w:rsidRDefault="00130DA5" w:rsidP="00130DA5">
      <w:pPr>
        <w:adjustRightInd w:val="0"/>
        <w:snapToGrid w:val="0"/>
        <w:spacing w:line="360" w:lineRule="auto"/>
        <w:ind w:firstLineChars="200" w:firstLine="420"/>
      </w:pPr>
      <w:r w:rsidRPr="000F5FD3">
        <w:t>二、风险识别需要考虑的因素</w:t>
      </w:r>
    </w:p>
    <w:p w:rsidR="00130DA5" w:rsidRPr="000F5FD3" w:rsidRDefault="00130DA5" w:rsidP="00130DA5">
      <w:pPr>
        <w:adjustRightInd w:val="0"/>
        <w:snapToGrid w:val="0"/>
        <w:spacing w:line="360" w:lineRule="auto"/>
        <w:ind w:firstLineChars="200" w:firstLine="420"/>
      </w:pPr>
      <w:r w:rsidRPr="000F5FD3">
        <w:t>三、风险识别的方法</w:t>
      </w:r>
    </w:p>
    <w:p w:rsidR="00130DA5" w:rsidRPr="000F5FD3" w:rsidRDefault="00263BA9" w:rsidP="00130DA5">
      <w:pPr>
        <w:spacing w:line="360" w:lineRule="auto"/>
        <w:rPr>
          <w:rFonts w:eastAsia="黑体"/>
          <w:bCs/>
        </w:rPr>
      </w:pPr>
      <w:r w:rsidRPr="000F5FD3">
        <w:rPr>
          <w:rFonts w:eastAsia="黑体"/>
          <w:bCs/>
        </w:rPr>
        <w:t>【重点、难点】</w:t>
      </w:r>
    </w:p>
    <w:p w:rsidR="00130DA5" w:rsidRPr="000F5FD3" w:rsidRDefault="00130DA5" w:rsidP="00130DA5">
      <w:pPr>
        <w:adjustRightInd w:val="0"/>
        <w:snapToGrid w:val="0"/>
        <w:spacing w:line="360" w:lineRule="auto"/>
        <w:ind w:firstLineChars="200" w:firstLine="420"/>
      </w:pPr>
      <w:r w:rsidRPr="000F5FD3">
        <w:t>一、风险识别需要考虑的因素</w:t>
      </w:r>
    </w:p>
    <w:p w:rsidR="00130DA5" w:rsidRPr="000F5FD3" w:rsidRDefault="00130DA5" w:rsidP="00130DA5">
      <w:pPr>
        <w:adjustRightInd w:val="0"/>
        <w:snapToGrid w:val="0"/>
        <w:spacing w:line="360" w:lineRule="auto"/>
        <w:ind w:firstLineChars="200" w:firstLine="420"/>
      </w:pPr>
      <w:r w:rsidRPr="000F5FD3">
        <w:t>二、风险识别的方法</w:t>
      </w:r>
    </w:p>
    <w:p w:rsidR="00130DA5" w:rsidRPr="000F5FD3" w:rsidRDefault="00130DA5" w:rsidP="00130DA5">
      <w:pPr>
        <w:adjustRightInd w:val="0"/>
        <w:snapToGrid w:val="0"/>
        <w:spacing w:line="360" w:lineRule="auto"/>
        <w:rPr>
          <w:b/>
        </w:rPr>
      </w:pPr>
    </w:p>
    <w:p w:rsidR="00130DA5" w:rsidRPr="00E36E97" w:rsidRDefault="00130DA5" w:rsidP="00130DA5">
      <w:pPr>
        <w:spacing w:line="360" w:lineRule="auto"/>
        <w:jc w:val="center"/>
        <w:rPr>
          <w:rFonts w:eastAsia="黑体"/>
          <w:b/>
          <w:bCs/>
          <w:sz w:val="28"/>
        </w:rPr>
      </w:pPr>
      <w:r w:rsidRPr="00E36E97">
        <w:rPr>
          <w:rFonts w:eastAsia="黑体"/>
          <w:b/>
          <w:bCs/>
          <w:sz w:val="28"/>
        </w:rPr>
        <w:t>第四节</w:t>
      </w:r>
      <w:r w:rsidRPr="00E36E97">
        <w:rPr>
          <w:rFonts w:eastAsia="黑体"/>
          <w:b/>
          <w:bCs/>
          <w:sz w:val="28"/>
        </w:rPr>
        <w:t xml:space="preserve"> </w:t>
      </w:r>
      <w:r w:rsidRPr="00E36E97">
        <w:rPr>
          <w:rFonts w:eastAsia="黑体"/>
          <w:b/>
          <w:bCs/>
          <w:sz w:val="28"/>
        </w:rPr>
        <w:t>风险分析</w:t>
      </w:r>
    </w:p>
    <w:p w:rsidR="00130DA5" w:rsidRPr="000F5FD3" w:rsidRDefault="00130DA5" w:rsidP="00130DA5">
      <w:pPr>
        <w:spacing w:line="360" w:lineRule="auto"/>
        <w:rPr>
          <w:rFonts w:eastAsia="黑体"/>
          <w:bCs/>
          <w:sz w:val="24"/>
        </w:rPr>
      </w:pPr>
      <w:r w:rsidRPr="000F5FD3">
        <w:rPr>
          <w:rFonts w:eastAsia="黑体"/>
          <w:bCs/>
        </w:rPr>
        <w:t>【教学内容】</w:t>
      </w:r>
    </w:p>
    <w:p w:rsidR="00130DA5" w:rsidRPr="000F5FD3" w:rsidRDefault="00130DA5" w:rsidP="00130DA5">
      <w:pPr>
        <w:adjustRightInd w:val="0"/>
        <w:snapToGrid w:val="0"/>
        <w:spacing w:line="360" w:lineRule="auto"/>
        <w:ind w:firstLineChars="200" w:firstLine="420"/>
      </w:pPr>
      <w:r w:rsidRPr="000F5FD3">
        <w:t>一、风险分析定义</w:t>
      </w:r>
    </w:p>
    <w:p w:rsidR="00130DA5" w:rsidRPr="000F5FD3" w:rsidRDefault="00130DA5" w:rsidP="00130DA5">
      <w:pPr>
        <w:adjustRightInd w:val="0"/>
        <w:snapToGrid w:val="0"/>
        <w:spacing w:line="360" w:lineRule="auto"/>
        <w:ind w:firstLineChars="200" w:firstLine="420"/>
      </w:pPr>
      <w:r w:rsidRPr="000F5FD3">
        <w:t>二、风险评估的程序</w:t>
      </w:r>
      <w:r w:rsidRPr="000F5FD3">
        <w:t xml:space="preserve"> </w:t>
      </w:r>
    </w:p>
    <w:p w:rsidR="00130DA5" w:rsidRPr="000F5FD3" w:rsidRDefault="00130DA5" w:rsidP="00130DA5">
      <w:pPr>
        <w:adjustRightInd w:val="0"/>
        <w:snapToGrid w:val="0"/>
        <w:spacing w:line="360" w:lineRule="auto"/>
        <w:ind w:firstLineChars="200" w:firstLine="420"/>
      </w:pPr>
      <w:r w:rsidRPr="000F5FD3">
        <w:lastRenderedPageBreak/>
        <w:t>三、风险分析的方法</w:t>
      </w:r>
    </w:p>
    <w:p w:rsidR="00130DA5" w:rsidRPr="000F5FD3" w:rsidRDefault="00263BA9" w:rsidP="00130DA5">
      <w:pPr>
        <w:spacing w:line="360" w:lineRule="auto"/>
        <w:rPr>
          <w:rFonts w:eastAsia="黑体"/>
          <w:bCs/>
        </w:rPr>
      </w:pPr>
      <w:r w:rsidRPr="000F5FD3">
        <w:rPr>
          <w:rFonts w:eastAsia="黑体"/>
          <w:bCs/>
        </w:rPr>
        <w:t>【重点、难点】</w:t>
      </w:r>
    </w:p>
    <w:p w:rsidR="00130DA5" w:rsidRPr="000F5FD3" w:rsidRDefault="00130DA5" w:rsidP="00130DA5">
      <w:pPr>
        <w:adjustRightInd w:val="0"/>
        <w:snapToGrid w:val="0"/>
        <w:spacing w:line="360" w:lineRule="auto"/>
        <w:ind w:firstLineChars="200" w:firstLine="420"/>
      </w:pPr>
      <w:r w:rsidRPr="000F5FD3">
        <w:t>一、风险评估的程序</w:t>
      </w:r>
      <w:r w:rsidRPr="000F5FD3">
        <w:t xml:space="preserve"> </w:t>
      </w:r>
    </w:p>
    <w:p w:rsidR="00130DA5" w:rsidRPr="008C79BB" w:rsidRDefault="00130DA5" w:rsidP="008C79BB">
      <w:pPr>
        <w:adjustRightInd w:val="0"/>
        <w:snapToGrid w:val="0"/>
        <w:spacing w:line="360" w:lineRule="auto"/>
        <w:ind w:firstLineChars="200" w:firstLine="420"/>
      </w:pPr>
      <w:r w:rsidRPr="000F5FD3">
        <w:t>二、风险分析的方法</w:t>
      </w:r>
    </w:p>
    <w:p w:rsidR="00130DA5" w:rsidRPr="00E36E97" w:rsidRDefault="00130DA5" w:rsidP="00130DA5">
      <w:pPr>
        <w:spacing w:line="360" w:lineRule="auto"/>
        <w:jc w:val="center"/>
        <w:rPr>
          <w:rFonts w:eastAsia="黑体"/>
          <w:b/>
          <w:bCs/>
          <w:sz w:val="28"/>
        </w:rPr>
      </w:pPr>
      <w:r w:rsidRPr="00E36E97">
        <w:rPr>
          <w:rFonts w:eastAsia="黑体"/>
          <w:b/>
          <w:bCs/>
          <w:sz w:val="28"/>
        </w:rPr>
        <w:t>第五节</w:t>
      </w:r>
      <w:r w:rsidRPr="00E36E97">
        <w:rPr>
          <w:rFonts w:eastAsia="黑体"/>
          <w:b/>
          <w:bCs/>
          <w:sz w:val="28"/>
        </w:rPr>
        <w:t xml:space="preserve"> </w:t>
      </w:r>
      <w:r w:rsidRPr="00E36E97">
        <w:rPr>
          <w:rFonts w:eastAsia="黑体"/>
          <w:b/>
          <w:bCs/>
          <w:sz w:val="28"/>
        </w:rPr>
        <w:t>风险应对</w:t>
      </w:r>
    </w:p>
    <w:p w:rsidR="00130DA5" w:rsidRPr="000F5FD3" w:rsidRDefault="00130DA5" w:rsidP="00130DA5">
      <w:pPr>
        <w:spacing w:line="360" w:lineRule="auto"/>
        <w:rPr>
          <w:rFonts w:eastAsia="黑体"/>
          <w:bCs/>
          <w:sz w:val="24"/>
        </w:rPr>
      </w:pPr>
      <w:r w:rsidRPr="000F5FD3">
        <w:rPr>
          <w:rFonts w:eastAsia="黑体"/>
          <w:bCs/>
        </w:rPr>
        <w:t>【教学内容】</w:t>
      </w:r>
    </w:p>
    <w:p w:rsidR="00130DA5" w:rsidRPr="000F5FD3" w:rsidRDefault="00130DA5" w:rsidP="00130DA5">
      <w:pPr>
        <w:adjustRightInd w:val="0"/>
        <w:snapToGrid w:val="0"/>
        <w:spacing w:line="360" w:lineRule="auto"/>
        <w:ind w:firstLineChars="200" w:firstLine="420"/>
      </w:pPr>
      <w:r w:rsidRPr="000F5FD3">
        <w:t>一、风险应对的定义</w:t>
      </w:r>
    </w:p>
    <w:p w:rsidR="00130DA5" w:rsidRPr="000F5FD3" w:rsidRDefault="00130DA5" w:rsidP="00130DA5">
      <w:pPr>
        <w:adjustRightInd w:val="0"/>
        <w:snapToGrid w:val="0"/>
        <w:spacing w:line="360" w:lineRule="auto"/>
        <w:ind w:firstLineChars="200" w:firstLine="420"/>
      </w:pPr>
      <w:r w:rsidRPr="000F5FD3">
        <w:t>二、风险应对策略</w:t>
      </w:r>
      <w:r w:rsidRPr="000F5FD3">
        <w:t xml:space="preserve"> </w:t>
      </w:r>
    </w:p>
    <w:p w:rsidR="00130DA5" w:rsidRPr="000F5FD3" w:rsidRDefault="00130DA5" w:rsidP="00130DA5">
      <w:pPr>
        <w:adjustRightInd w:val="0"/>
        <w:snapToGrid w:val="0"/>
        <w:spacing w:line="360" w:lineRule="auto"/>
        <w:ind w:firstLineChars="200" w:firstLine="420"/>
      </w:pPr>
      <w:r w:rsidRPr="000F5FD3">
        <w:t>（一）风险规避</w:t>
      </w:r>
    </w:p>
    <w:p w:rsidR="00130DA5" w:rsidRPr="000F5FD3" w:rsidRDefault="00130DA5" w:rsidP="00130DA5">
      <w:pPr>
        <w:adjustRightInd w:val="0"/>
        <w:snapToGrid w:val="0"/>
        <w:spacing w:line="360" w:lineRule="auto"/>
        <w:ind w:firstLineChars="200" w:firstLine="420"/>
      </w:pPr>
      <w:r w:rsidRPr="000F5FD3">
        <w:t>（二）风险减低</w:t>
      </w:r>
    </w:p>
    <w:p w:rsidR="00130DA5" w:rsidRPr="000F5FD3" w:rsidRDefault="00130DA5" w:rsidP="00130DA5">
      <w:pPr>
        <w:adjustRightInd w:val="0"/>
        <w:snapToGrid w:val="0"/>
        <w:spacing w:line="360" w:lineRule="auto"/>
        <w:ind w:firstLineChars="200" w:firstLine="420"/>
      </w:pPr>
      <w:r w:rsidRPr="000F5FD3">
        <w:t>（三）风险分担</w:t>
      </w:r>
      <w:r w:rsidRPr="000F5FD3">
        <w:t xml:space="preserve"> </w:t>
      </w:r>
    </w:p>
    <w:p w:rsidR="00130DA5" w:rsidRPr="000F5FD3" w:rsidRDefault="00130DA5" w:rsidP="00130DA5">
      <w:pPr>
        <w:adjustRightInd w:val="0"/>
        <w:snapToGrid w:val="0"/>
        <w:spacing w:line="360" w:lineRule="auto"/>
        <w:ind w:firstLineChars="200" w:firstLine="420"/>
      </w:pPr>
      <w:r w:rsidRPr="000F5FD3">
        <w:t>（四）风险承受</w:t>
      </w:r>
    </w:p>
    <w:p w:rsidR="00130DA5" w:rsidRPr="000F5FD3" w:rsidRDefault="00130DA5" w:rsidP="00130DA5">
      <w:pPr>
        <w:adjustRightInd w:val="0"/>
        <w:snapToGrid w:val="0"/>
        <w:spacing w:line="360" w:lineRule="auto"/>
        <w:ind w:firstLineChars="200" w:firstLine="420"/>
      </w:pPr>
      <w:r w:rsidRPr="000F5FD3">
        <w:t>三、风险应对策略的选择</w:t>
      </w:r>
    </w:p>
    <w:p w:rsidR="00130DA5" w:rsidRPr="000F5FD3" w:rsidRDefault="00263BA9" w:rsidP="00130DA5">
      <w:pPr>
        <w:spacing w:line="360" w:lineRule="auto"/>
        <w:rPr>
          <w:rFonts w:eastAsia="黑体"/>
          <w:bCs/>
        </w:rPr>
      </w:pPr>
      <w:r w:rsidRPr="000F5FD3">
        <w:rPr>
          <w:rFonts w:eastAsia="黑体"/>
          <w:bCs/>
        </w:rPr>
        <w:t>【重点、难点】</w:t>
      </w:r>
    </w:p>
    <w:p w:rsidR="00130DA5" w:rsidRPr="000F5FD3" w:rsidRDefault="00130DA5" w:rsidP="00130DA5">
      <w:pPr>
        <w:adjustRightInd w:val="0"/>
        <w:snapToGrid w:val="0"/>
        <w:spacing w:line="360" w:lineRule="auto"/>
        <w:ind w:firstLineChars="200" w:firstLine="420"/>
      </w:pPr>
      <w:r w:rsidRPr="000F5FD3">
        <w:t>一、风险应对策略</w:t>
      </w:r>
    </w:p>
    <w:p w:rsidR="001F49C4" w:rsidRPr="000F5FD3" w:rsidRDefault="00130DA5" w:rsidP="008C79BB">
      <w:pPr>
        <w:adjustRightInd w:val="0"/>
        <w:snapToGrid w:val="0"/>
        <w:spacing w:line="360" w:lineRule="auto"/>
        <w:ind w:firstLineChars="200" w:firstLine="420"/>
      </w:pPr>
      <w:r w:rsidRPr="000F5FD3">
        <w:t>二、风险应对策略的选择</w:t>
      </w:r>
    </w:p>
    <w:p w:rsidR="001F49C4" w:rsidRPr="000F5FD3" w:rsidRDefault="004F6E44" w:rsidP="001F49C4">
      <w:pPr>
        <w:spacing w:line="360" w:lineRule="auto"/>
        <w:jc w:val="center"/>
        <w:rPr>
          <w:rFonts w:eastAsia="黑体"/>
          <w:b/>
          <w:bCs/>
          <w:sz w:val="28"/>
        </w:rPr>
      </w:pPr>
      <w:r w:rsidRPr="000F5FD3">
        <w:rPr>
          <w:rFonts w:eastAsia="黑体"/>
          <w:b/>
          <w:bCs/>
          <w:sz w:val="28"/>
        </w:rPr>
        <w:t>第五</w:t>
      </w:r>
      <w:r w:rsidR="001F49C4" w:rsidRPr="000F5FD3">
        <w:rPr>
          <w:rFonts w:eastAsia="黑体"/>
          <w:b/>
          <w:bCs/>
          <w:sz w:val="28"/>
        </w:rPr>
        <w:t>章</w:t>
      </w:r>
      <w:r w:rsidR="001F49C4" w:rsidRPr="000F5FD3">
        <w:rPr>
          <w:rFonts w:eastAsia="黑体"/>
          <w:b/>
          <w:bCs/>
          <w:sz w:val="28"/>
        </w:rPr>
        <w:t xml:space="preserve"> </w:t>
      </w:r>
      <w:r w:rsidR="001F49C4" w:rsidRPr="000F5FD3">
        <w:rPr>
          <w:rFonts w:eastAsia="黑体"/>
          <w:b/>
          <w:bCs/>
          <w:sz w:val="28"/>
        </w:rPr>
        <w:t>信息与沟通</w:t>
      </w:r>
    </w:p>
    <w:p w:rsidR="001F49C4" w:rsidRPr="000F5FD3" w:rsidRDefault="001F49C4" w:rsidP="001F49C4">
      <w:pPr>
        <w:spacing w:line="360" w:lineRule="auto"/>
        <w:rPr>
          <w:rFonts w:eastAsia="黑体"/>
          <w:bCs/>
        </w:rPr>
      </w:pPr>
      <w:r w:rsidRPr="000F5FD3">
        <w:rPr>
          <w:rFonts w:eastAsia="黑体"/>
          <w:bCs/>
        </w:rPr>
        <w:t>【本章教学目的和要求】</w:t>
      </w:r>
    </w:p>
    <w:p w:rsidR="001F49C4" w:rsidRPr="000F5FD3" w:rsidRDefault="001F49C4" w:rsidP="001F49C4">
      <w:pPr>
        <w:widowControl/>
        <w:spacing w:line="360" w:lineRule="auto"/>
        <w:ind w:firstLineChars="200" w:firstLine="420"/>
        <w:jc w:val="left"/>
      </w:pPr>
      <w:r w:rsidRPr="000F5FD3">
        <w:t xml:space="preserve">1. </w:t>
      </w:r>
      <w:r w:rsidRPr="000F5FD3">
        <w:t>要求学生掌握信息、沟通、信息技术及信息系统的基本概念；</w:t>
      </w:r>
    </w:p>
    <w:p w:rsidR="001F49C4" w:rsidRPr="000F5FD3" w:rsidRDefault="001F49C4" w:rsidP="001F49C4">
      <w:pPr>
        <w:widowControl/>
        <w:spacing w:line="360" w:lineRule="auto"/>
        <w:ind w:firstLineChars="200" w:firstLine="420"/>
        <w:jc w:val="left"/>
      </w:pPr>
      <w:r w:rsidRPr="000F5FD3">
        <w:t xml:space="preserve">2. </w:t>
      </w:r>
      <w:r w:rsidRPr="000F5FD3">
        <w:t>要求学生掌握信息的类型、信息的搜集和处理的过程；</w:t>
      </w:r>
    </w:p>
    <w:p w:rsidR="001F49C4" w:rsidRPr="000F5FD3" w:rsidRDefault="001F49C4" w:rsidP="001F49C4">
      <w:pPr>
        <w:widowControl/>
        <w:spacing w:line="360" w:lineRule="auto"/>
        <w:ind w:firstLineChars="200" w:firstLine="420"/>
        <w:jc w:val="left"/>
      </w:pPr>
      <w:r w:rsidRPr="000F5FD3">
        <w:t xml:space="preserve">3. </w:t>
      </w:r>
      <w:r w:rsidRPr="000F5FD3">
        <w:t>要求学生掌握信息的内部沟通方式和外部沟通方式；</w:t>
      </w:r>
    </w:p>
    <w:p w:rsidR="001F49C4" w:rsidRPr="008C79BB" w:rsidRDefault="001F49C4" w:rsidP="008C79BB">
      <w:pPr>
        <w:spacing w:line="360" w:lineRule="auto"/>
        <w:ind w:firstLineChars="200" w:firstLine="420"/>
      </w:pPr>
      <w:r w:rsidRPr="000F5FD3">
        <w:t xml:space="preserve">4. </w:t>
      </w:r>
      <w:r w:rsidRPr="000F5FD3">
        <w:t>要求学生掌握信息系统的构建和反舞弊机制的建立。</w:t>
      </w:r>
    </w:p>
    <w:p w:rsidR="001F49C4" w:rsidRPr="00E36E97" w:rsidRDefault="001F49C4" w:rsidP="001F49C4">
      <w:pPr>
        <w:spacing w:line="360" w:lineRule="auto"/>
        <w:jc w:val="center"/>
        <w:rPr>
          <w:rFonts w:eastAsia="黑体"/>
          <w:b/>
          <w:bCs/>
          <w:sz w:val="28"/>
        </w:rPr>
      </w:pPr>
      <w:r w:rsidRPr="00E36E97">
        <w:rPr>
          <w:rFonts w:eastAsia="黑体"/>
          <w:b/>
          <w:bCs/>
          <w:sz w:val="28"/>
        </w:rPr>
        <w:t>第一节</w:t>
      </w:r>
      <w:r w:rsidRPr="00E36E97">
        <w:rPr>
          <w:rFonts w:eastAsia="黑体"/>
          <w:b/>
          <w:bCs/>
          <w:sz w:val="28"/>
        </w:rPr>
        <w:t xml:space="preserve"> </w:t>
      </w:r>
      <w:r w:rsidRPr="00E36E97">
        <w:rPr>
          <w:rFonts w:eastAsia="黑体"/>
          <w:b/>
          <w:bCs/>
          <w:sz w:val="28"/>
        </w:rPr>
        <w:t>信息</w:t>
      </w:r>
    </w:p>
    <w:p w:rsidR="001F49C4" w:rsidRPr="000F5FD3" w:rsidRDefault="001F49C4" w:rsidP="001F49C4">
      <w:pPr>
        <w:spacing w:line="360" w:lineRule="auto"/>
        <w:rPr>
          <w:rFonts w:eastAsia="黑体"/>
          <w:bCs/>
          <w:sz w:val="24"/>
        </w:rPr>
      </w:pPr>
      <w:r w:rsidRPr="000F5FD3">
        <w:rPr>
          <w:rFonts w:eastAsia="黑体"/>
          <w:bCs/>
        </w:rPr>
        <w:t>【教学内容】</w:t>
      </w:r>
    </w:p>
    <w:p w:rsidR="001F49C4" w:rsidRPr="000F5FD3" w:rsidRDefault="001F49C4" w:rsidP="001F49C4">
      <w:pPr>
        <w:adjustRightInd w:val="0"/>
        <w:snapToGrid w:val="0"/>
        <w:spacing w:line="360" w:lineRule="auto"/>
        <w:ind w:firstLineChars="200" w:firstLine="420"/>
      </w:pPr>
      <w:r w:rsidRPr="000F5FD3">
        <w:t>一、信息的类型</w:t>
      </w:r>
      <w:r w:rsidRPr="000F5FD3">
        <w:t xml:space="preserve"> </w:t>
      </w:r>
    </w:p>
    <w:p w:rsidR="001F49C4" w:rsidRPr="000F5FD3" w:rsidRDefault="001F49C4" w:rsidP="001F49C4">
      <w:pPr>
        <w:adjustRightInd w:val="0"/>
        <w:snapToGrid w:val="0"/>
        <w:spacing w:line="360" w:lineRule="auto"/>
        <w:ind w:firstLineChars="200" w:firstLine="420"/>
      </w:pPr>
      <w:r w:rsidRPr="000F5FD3">
        <w:t>二、</w:t>
      </w:r>
      <w:r w:rsidRPr="000F5FD3">
        <w:t xml:space="preserve"> </w:t>
      </w:r>
      <w:r w:rsidRPr="000F5FD3">
        <w:t>信息的搜集</w:t>
      </w:r>
    </w:p>
    <w:p w:rsidR="001F49C4" w:rsidRPr="000F5FD3" w:rsidRDefault="001F49C4" w:rsidP="001F49C4">
      <w:pPr>
        <w:adjustRightInd w:val="0"/>
        <w:snapToGrid w:val="0"/>
        <w:spacing w:line="360" w:lineRule="auto"/>
        <w:ind w:firstLineChars="200" w:firstLine="420"/>
      </w:pPr>
      <w:r w:rsidRPr="000F5FD3">
        <w:t>三、信息的处理</w:t>
      </w:r>
      <w:r w:rsidRPr="000F5FD3">
        <w:t xml:space="preserve"> </w:t>
      </w:r>
    </w:p>
    <w:p w:rsidR="001F49C4" w:rsidRPr="000F5FD3" w:rsidRDefault="00263BA9" w:rsidP="001F49C4">
      <w:pPr>
        <w:spacing w:line="360" w:lineRule="auto"/>
        <w:rPr>
          <w:rFonts w:eastAsia="黑体"/>
          <w:bCs/>
        </w:rPr>
      </w:pPr>
      <w:r w:rsidRPr="000F5FD3">
        <w:rPr>
          <w:rFonts w:eastAsia="黑体"/>
          <w:bCs/>
        </w:rPr>
        <w:t>【重点、难点】</w:t>
      </w:r>
    </w:p>
    <w:p w:rsidR="001F49C4" w:rsidRPr="000F5FD3" w:rsidRDefault="001F49C4" w:rsidP="001F49C4">
      <w:pPr>
        <w:adjustRightInd w:val="0"/>
        <w:snapToGrid w:val="0"/>
        <w:spacing w:line="360" w:lineRule="auto"/>
        <w:ind w:firstLineChars="200" w:firstLine="420"/>
      </w:pPr>
      <w:r w:rsidRPr="000F5FD3">
        <w:t>一、</w:t>
      </w:r>
      <w:r w:rsidRPr="000F5FD3">
        <w:t xml:space="preserve"> </w:t>
      </w:r>
      <w:r w:rsidRPr="000F5FD3">
        <w:t>信息的搜集</w:t>
      </w:r>
    </w:p>
    <w:p w:rsidR="001F49C4" w:rsidRPr="000F5FD3" w:rsidRDefault="001F49C4" w:rsidP="008C79BB">
      <w:pPr>
        <w:adjustRightInd w:val="0"/>
        <w:snapToGrid w:val="0"/>
        <w:spacing w:line="360" w:lineRule="auto"/>
        <w:ind w:firstLineChars="200" w:firstLine="420"/>
      </w:pPr>
      <w:r w:rsidRPr="000F5FD3">
        <w:t>二、信息的处理</w:t>
      </w:r>
    </w:p>
    <w:p w:rsidR="001F49C4" w:rsidRPr="00E36E97" w:rsidRDefault="001F49C4" w:rsidP="001F49C4">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Pr="00E36E97">
        <w:rPr>
          <w:rFonts w:eastAsia="黑体"/>
          <w:b/>
          <w:bCs/>
          <w:sz w:val="28"/>
        </w:rPr>
        <w:t>沟通</w:t>
      </w:r>
    </w:p>
    <w:p w:rsidR="001F49C4" w:rsidRPr="000F5FD3" w:rsidRDefault="001F49C4" w:rsidP="001F49C4">
      <w:pPr>
        <w:spacing w:line="360" w:lineRule="auto"/>
        <w:rPr>
          <w:rFonts w:eastAsia="黑体"/>
          <w:bCs/>
          <w:sz w:val="24"/>
        </w:rPr>
      </w:pPr>
      <w:r w:rsidRPr="000F5FD3">
        <w:rPr>
          <w:rFonts w:eastAsia="黑体"/>
          <w:bCs/>
        </w:rPr>
        <w:lastRenderedPageBreak/>
        <w:t>【教学内容】</w:t>
      </w:r>
    </w:p>
    <w:p w:rsidR="001F49C4" w:rsidRPr="000F5FD3" w:rsidRDefault="001F49C4" w:rsidP="001F49C4">
      <w:pPr>
        <w:adjustRightInd w:val="0"/>
        <w:snapToGrid w:val="0"/>
        <w:spacing w:line="360" w:lineRule="auto"/>
        <w:ind w:firstLineChars="200" w:firstLine="420"/>
      </w:pPr>
      <w:r w:rsidRPr="000F5FD3">
        <w:t>一、内部沟通方式</w:t>
      </w:r>
      <w:r w:rsidRPr="000F5FD3">
        <w:t xml:space="preserve"> </w:t>
      </w:r>
    </w:p>
    <w:p w:rsidR="001F49C4" w:rsidRPr="000F5FD3" w:rsidRDefault="001F49C4" w:rsidP="001F49C4">
      <w:pPr>
        <w:adjustRightInd w:val="0"/>
        <w:snapToGrid w:val="0"/>
        <w:spacing w:line="360" w:lineRule="auto"/>
        <w:ind w:firstLineChars="200" w:firstLine="420"/>
      </w:pPr>
      <w:r w:rsidRPr="000F5FD3">
        <w:t>二、外部沟通方式</w:t>
      </w:r>
      <w:r w:rsidRPr="000F5FD3">
        <w:t xml:space="preserve"> </w:t>
      </w:r>
    </w:p>
    <w:p w:rsidR="001F49C4" w:rsidRPr="000F5FD3" w:rsidRDefault="001F49C4" w:rsidP="001F49C4">
      <w:pPr>
        <w:adjustRightInd w:val="0"/>
        <w:snapToGrid w:val="0"/>
        <w:spacing w:line="360" w:lineRule="auto"/>
        <w:ind w:firstLineChars="200" w:firstLine="420"/>
      </w:pPr>
      <w:r w:rsidRPr="000F5FD3">
        <w:t>三、反舞弊机制</w:t>
      </w:r>
      <w:r w:rsidRPr="000F5FD3">
        <w:t xml:space="preserve"> </w:t>
      </w:r>
    </w:p>
    <w:p w:rsidR="001F49C4" w:rsidRPr="000F5FD3" w:rsidRDefault="001F49C4" w:rsidP="001F49C4">
      <w:pPr>
        <w:adjustRightInd w:val="0"/>
        <w:snapToGrid w:val="0"/>
        <w:spacing w:line="360" w:lineRule="auto"/>
        <w:ind w:firstLineChars="200" w:firstLine="420"/>
      </w:pPr>
      <w:r w:rsidRPr="000F5FD3">
        <w:t>（一）反舞弊工作重点</w:t>
      </w:r>
      <w:r w:rsidRPr="000F5FD3">
        <w:t xml:space="preserve"> </w:t>
      </w:r>
    </w:p>
    <w:p w:rsidR="001F49C4" w:rsidRPr="000F5FD3" w:rsidRDefault="001F49C4" w:rsidP="001F49C4">
      <w:pPr>
        <w:adjustRightInd w:val="0"/>
        <w:snapToGrid w:val="0"/>
        <w:spacing w:line="360" w:lineRule="auto"/>
        <w:ind w:firstLineChars="200" w:firstLine="420"/>
      </w:pPr>
      <w:r w:rsidRPr="000F5FD3">
        <w:t>（二）反舞弊具体措施</w:t>
      </w:r>
      <w:r w:rsidRPr="000F5FD3">
        <w:t xml:space="preserve"> </w:t>
      </w:r>
    </w:p>
    <w:p w:rsidR="001F49C4" w:rsidRPr="000F5FD3" w:rsidRDefault="00263BA9" w:rsidP="001F49C4">
      <w:pPr>
        <w:spacing w:line="360" w:lineRule="auto"/>
        <w:rPr>
          <w:rFonts w:eastAsia="黑体"/>
          <w:bCs/>
        </w:rPr>
      </w:pPr>
      <w:r w:rsidRPr="000F5FD3">
        <w:rPr>
          <w:rFonts w:eastAsia="黑体"/>
          <w:bCs/>
        </w:rPr>
        <w:t>【重点、难点】</w:t>
      </w:r>
    </w:p>
    <w:p w:rsidR="001F49C4" w:rsidRPr="000F5FD3" w:rsidRDefault="001F49C4" w:rsidP="001F49C4">
      <w:pPr>
        <w:adjustRightInd w:val="0"/>
        <w:snapToGrid w:val="0"/>
        <w:spacing w:line="360" w:lineRule="auto"/>
        <w:ind w:firstLineChars="200" w:firstLine="420"/>
      </w:pPr>
      <w:r w:rsidRPr="000F5FD3">
        <w:t>一、内部沟通方式</w:t>
      </w:r>
    </w:p>
    <w:p w:rsidR="001F49C4" w:rsidRPr="000F5FD3" w:rsidRDefault="001F49C4" w:rsidP="008C79BB">
      <w:pPr>
        <w:adjustRightInd w:val="0"/>
        <w:snapToGrid w:val="0"/>
        <w:spacing w:line="360" w:lineRule="auto"/>
        <w:ind w:firstLineChars="200" w:firstLine="420"/>
      </w:pPr>
      <w:r w:rsidRPr="000F5FD3">
        <w:t>二、反舞弊机制</w:t>
      </w:r>
    </w:p>
    <w:p w:rsidR="001F49C4" w:rsidRPr="00E36E97" w:rsidRDefault="001F49C4" w:rsidP="001F49C4">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Pr="00E36E97">
        <w:rPr>
          <w:rFonts w:eastAsia="黑体"/>
          <w:b/>
          <w:bCs/>
          <w:sz w:val="28"/>
        </w:rPr>
        <w:t>信息技术及信息系统</w:t>
      </w:r>
    </w:p>
    <w:p w:rsidR="001F49C4" w:rsidRPr="000F5FD3" w:rsidRDefault="001F49C4" w:rsidP="001F49C4">
      <w:pPr>
        <w:spacing w:line="360" w:lineRule="auto"/>
        <w:rPr>
          <w:rFonts w:eastAsia="黑体"/>
          <w:bCs/>
          <w:sz w:val="24"/>
        </w:rPr>
      </w:pPr>
      <w:r w:rsidRPr="000F5FD3">
        <w:rPr>
          <w:rFonts w:eastAsia="黑体"/>
          <w:bCs/>
        </w:rPr>
        <w:t>【教学内容】</w:t>
      </w:r>
    </w:p>
    <w:p w:rsidR="001F49C4" w:rsidRPr="000F5FD3" w:rsidRDefault="001F49C4" w:rsidP="001F49C4">
      <w:pPr>
        <w:adjustRightInd w:val="0"/>
        <w:snapToGrid w:val="0"/>
        <w:spacing w:line="360" w:lineRule="auto"/>
        <w:ind w:firstLineChars="200" w:firstLine="420"/>
      </w:pPr>
      <w:r w:rsidRPr="000F5FD3">
        <w:t>一、信息技术与信息系统内涵及关系</w:t>
      </w:r>
      <w:r w:rsidRPr="000F5FD3">
        <w:t xml:space="preserve"> </w:t>
      </w:r>
    </w:p>
    <w:p w:rsidR="001F49C4" w:rsidRPr="000F5FD3" w:rsidRDefault="001F49C4" w:rsidP="001F49C4">
      <w:pPr>
        <w:adjustRightInd w:val="0"/>
        <w:snapToGrid w:val="0"/>
        <w:spacing w:line="360" w:lineRule="auto"/>
        <w:ind w:firstLineChars="200" w:firstLine="420"/>
      </w:pPr>
      <w:r w:rsidRPr="000F5FD3">
        <w:t>二、信息系统的风险</w:t>
      </w:r>
      <w:r w:rsidRPr="000F5FD3">
        <w:t xml:space="preserve"> </w:t>
      </w:r>
    </w:p>
    <w:p w:rsidR="001F49C4" w:rsidRPr="000F5FD3" w:rsidRDefault="001F49C4" w:rsidP="001F49C4">
      <w:pPr>
        <w:adjustRightInd w:val="0"/>
        <w:snapToGrid w:val="0"/>
        <w:spacing w:line="360" w:lineRule="auto"/>
        <w:ind w:firstLineChars="200" w:firstLine="420"/>
      </w:pPr>
      <w:r w:rsidRPr="000F5FD3">
        <w:t>三、信息系统的系统生命周期控制</w:t>
      </w:r>
      <w:r w:rsidRPr="000F5FD3">
        <w:t xml:space="preserve"> </w:t>
      </w:r>
    </w:p>
    <w:p w:rsidR="001F49C4" w:rsidRPr="000F5FD3" w:rsidRDefault="001F49C4" w:rsidP="001F49C4">
      <w:pPr>
        <w:adjustRightInd w:val="0"/>
        <w:snapToGrid w:val="0"/>
        <w:spacing w:line="360" w:lineRule="auto"/>
        <w:ind w:firstLineChars="200" w:firstLine="420"/>
      </w:pPr>
      <w:r w:rsidRPr="000F5FD3">
        <w:t>四、信息和相关技术的控制目标</w:t>
      </w:r>
    </w:p>
    <w:p w:rsidR="001F49C4" w:rsidRPr="000F5FD3" w:rsidRDefault="00263BA9" w:rsidP="001F49C4">
      <w:pPr>
        <w:spacing w:line="360" w:lineRule="auto"/>
        <w:rPr>
          <w:rFonts w:eastAsia="黑体"/>
          <w:bCs/>
        </w:rPr>
      </w:pPr>
      <w:r w:rsidRPr="000F5FD3">
        <w:rPr>
          <w:rFonts w:eastAsia="黑体"/>
          <w:bCs/>
        </w:rPr>
        <w:t>【重点、难点】</w:t>
      </w:r>
    </w:p>
    <w:p w:rsidR="001F49C4" w:rsidRPr="000F5FD3" w:rsidRDefault="001F49C4" w:rsidP="001F49C4">
      <w:pPr>
        <w:adjustRightInd w:val="0"/>
        <w:snapToGrid w:val="0"/>
        <w:spacing w:line="360" w:lineRule="auto"/>
        <w:ind w:firstLineChars="200" w:firstLine="420"/>
      </w:pPr>
      <w:r w:rsidRPr="000F5FD3">
        <w:t>一、信息系统的风险</w:t>
      </w:r>
    </w:p>
    <w:p w:rsidR="001F49C4" w:rsidRPr="008C79BB" w:rsidRDefault="001F49C4" w:rsidP="008C79BB">
      <w:pPr>
        <w:adjustRightInd w:val="0"/>
        <w:snapToGrid w:val="0"/>
        <w:spacing w:line="360" w:lineRule="auto"/>
        <w:ind w:firstLineChars="200" w:firstLine="420"/>
      </w:pPr>
      <w:r w:rsidRPr="000F5FD3">
        <w:t>二、信息和相关技术的控制目标</w:t>
      </w:r>
    </w:p>
    <w:p w:rsidR="001F49C4" w:rsidRPr="000F5FD3" w:rsidRDefault="001F49C4" w:rsidP="001F49C4">
      <w:pPr>
        <w:spacing w:line="360" w:lineRule="auto"/>
        <w:jc w:val="center"/>
        <w:rPr>
          <w:rFonts w:eastAsia="黑体"/>
          <w:b/>
          <w:bCs/>
          <w:sz w:val="28"/>
        </w:rPr>
      </w:pPr>
      <w:r w:rsidRPr="000F5FD3">
        <w:rPr>
          <w:rFonts w:eastAsia="黑体"/>
          <w:b/>
          <w:bCs/>
          <w:sz w:val="28"/>
        </w:rPr>
        <w:t>第六章</w:t>
      </w:r>
      <w:r w:rsidRPr="000F5FD3">
        <w:rPr>
          <w:rFonts w:eastAsia="黑体"/>
          <w:b/>
          <w:bCs/>
          <w:sz w:val="28"/>
        </w:rPr>
        <w:t xml:space="preserve"> </w:t>
      </w:r>
      <w:r w:rsidRPr="000F5FD3">
        <w:rPr>
          <w:rFonts w:eastAsia="黑体"/>
          <w:b/>
          <w:bCs/>
          <w:sz w:val="28"/>
        </w:rPr>
        <w:t>内部监督</w:t>
      </w:r>
    </w:p>
    <w:p w:rsidR="001F49C4" w:rsidRPr="000F5FD3" w:rsidRDefault="001F49C4" w:rsidP="001F49C4">
      <w:pPr>
        <w:spacing w:line="360" w:lineRule="auto"/>
        <w:rPr>
          <w:rFonts w:eastAsia="黑体"/>
          <w:bCs/>
        </w:rPr>
      </w:pPr>
      <w:r w:rsidRPr="000F5FD3">
        <w:rPr>
          <w:rFonts w:eastAsia="黑体"/>
          <w:bCs/>
        </w:rPr>
        <w:t>【本章教学目的和要求】</w:t>
      </w:r>
    </w:p>
    <w:p w:rsidR="001F49C4" w:rsidRPr="000F5FD3" w:rsidRDefault="001F49C4" w:rsidP="001F49C4">
      <w:pPr>
        <w:widowControl/>
        <w:spacing w:line="360" w:lineRule="auto"/>
        <w:ind w:left="360"/>
        <w:jc w:val="left"/>
      </w:pPr>
      <w:r w:rsidRPr="000F5FD3">
        <w:t>1.</w:t>
      </w:r>
      <w:r w:rsidRPr="000F5FD3">
        <w:t>要求学生了解内部监督的机构设置与职责；</w:t>
      </w:r>
    </w:p>
    <w:p w:rsidR="001F49C4" w:rsidRPr="000F5FD3" w:rsidRDefault="001F49C4" w:rsidP="001F49C4">
      <w:pPr>
        <w:widowControl/>
        <w:spacing w:line="360" w:lineRule="auto"/>
        <w:ind w:left="360"/>
        <w:jc w:val="left"/>
      </w:pPr>
      <w:r w:rsidRPr="000F5FD3">
        <w:t>2.</w:t>
      </w:r>
      <w:r w:rsidRPr="000F5FD3">
        <w:t>初步了解我国企业内部监督机构的设置情况；</w:t>
      </w:r>
    </w:p>
    <w:p w:rsidR="001F49C4" w:rsidRPr="000F5FD3" w:rsidRDefault="001F49C4" w:rsidP="001F49C4">
      <w:pPr>
        <w:widowControl/>
        <w:spacing w:line="360" w:lineRule="auto"/>
        <w:ind w:left="360"/>
        <w:jc w:val="left"/>
      </w:pPr>
      <w:r w:rsidRPr="000F5FD3">
        <w:t>3.</w:t>
      </w:r>
      <w:r w:rsidRPr="000F5FD3">
        <w:t>掌握内部监督的主要程序；</w:t>
      </w:r>
    </w:p>
    <w:p w:rsidR="001F49C4" w:rsidRPr="000F5FD3" w:rsidRDefault="001F49C4" w:rsidP="001F49C4">
      <w:pPr>
        <w:widowControl/>
        <w:spacing w:line="360" w:lineRule="auto"/>
        <w:ind w:left="360"/>
        <w:jc w:val="left"/>
      </w:pPr>
      <w:r w:rsidRPr="000F5FD3">
        <w:t>4.</w:t>
      </w:r>
      <w:r w:rsidRPr="000F5FD3">
        <w:t>理解内部监督中对内部控制缺陷的分析与整改的具体要求与方法。</w:t>
      </w:r>
    </w:p>
    <w:p w:rsidR="001F49C4" w:rsidRPr="000F5FD3" w:rsidRDefault="001F49C4" w:rsidP="001F49C4">
      <w:pPr>
        <w:widowControl/>
        <w:spacing w:line="360" w:lineRule="auto"/>
        <w:ind w:left="360"/>
        <w:jc w:val="left"/>
      </w:pPr>
      <w:r w:rsidRPr="000F5FD3">
        <w:t>5.</w:t>
      </w:r>
      <w:r w:rsidRPr="000F5FD3">
        <w:t>要求学生掌握内部监督的方式；</w:t>
      </w:r>
    </w:p>
    <w:p w:rsidR="001F49C4" w:rsidRPr="000F5FD3" w:rsidRDefault="001F49C4" w:rsidP="001F49C4">
      <w:pPr>
        <w:widowControl/>
        <w:spacing w:line="360" w:lineRule="auto"/>
        <w:ind w:left="360"/>
        <w:jc w:val="left"/>
      </w:pPr>
      <w:r w:rsidRPr="000F5FD3">
        <w:t>6.</w:t>
      </w:r>
      <w:r w:rsidRPr="000F5FD3">
        <w:t>理解内部监督的基本要求；</w:t>
      </w:r>
    </w:p>
    <w:p w:rsidR="001F49C4" w:rsidRPr="008C79BB" w:rsidRDefault="001F49C4" w:rsidP="008C79BB">
      <w:pPr>
        <w:widowControl/>
        <w:spacing w:line="360" w:lineRule="auto"/>
        <w:ind w:left="360"/>
        <w:jc w:val="left"/>
      </w:pPr>
      <w:r w:rsidRPr="000F5FD3">
        <w:t>7.</w:t>
      </w:r>
      <w:r w:rsidRPr="000F5FD3">
        <w:t>掌握内部监督方式与内部监督要求在实务中的应用问题。</w:t>
      </w:r>
    </w:p>
    <w:p w:rsidR="001F49C4" w:rsidRPr="00E36E97" w:rsidRDefault="001F49C4" w:rsidP="001F49C4">
      <w:pPr>
        <w:spacing w:line="360" w:lineRule="auto"/>
        <w:jc w:val="center"/>
        <w:rPr>
          <w:rFonts w:eastAsia="黑体"/>
          <w:b/>
          <w:bCs/>
          <w:sz w:val="28"/>
        </w:rPr>
      </w:pPr>
      <w:r w:rsidRPr="00E36E97">
        <w:rPr>
          <w:rFonts w:eastAsia="黑体"/>
          <w:b/>
          <w:bCs/>
          <w:sz w:val="28"/>
        </w:rPr>
        <w:t>第一节</w:t>
      </w:r>
      <w:r w:rsidRPr="00E36E97">
        <w:rPr>
          <w:rFonts w:eastAsia="黑体"/>
          <w:b/>
          <w:bCs/>
          <w:sz w:val="28"/>
        </w:rPr>
        <w:t xml:space="preserve"> </w:t>
      </w:r>
      <w:r w:rsidRPr="00E36E97">
        <w:rPr>
          <w:rFonts w:eastAsia="黑体"/>
          <w:b/>
          <w:bCs/>
          <w:sz w:val="28"/>
        </w:rPr>
        <w:t>内部监督的机构及职责</w:t>
      </w:r>
    </w:p>
    <w:p w:rsidR="001F49C4" w:rsidRPr="000F5FD3" w:rsidRDefault="001F49C4" w:rsidP="001F49C4">
      <w:pPr>
        <w:spacing w:line="360" w:lineRule="auto"/>
        <w:rPr>
          <w:rFonts w:eastAsia="黑体"/>
          <w:bCs/>
          <w:sz w:val="24"/>
        </w:rPr>
      </w:pPr>
      <w:r w:rsidRPr="000F5FD3">
        <w:rPr>
          <w:rFonts w:eastAsia="黑体"/>
          <w:bCs/>
        </w:rPr>
        <w:t>【教学内容】</w:t>
      </w:r>
    </w:p>
    <w:p w:rsidR="001F49C4" w:rsidRPr="000F5FD3" w:rsidRDefault="001F49C4" w:rsidP="001F49C4">
      <w:pPr>
        <w:widowControl/>
        <w:spacing w:line="360" w:lineRule="auto"/>
        <w:ind w:left="360"/>
        <w:jc w:val="left"/>
      </w:pPr>
      <w:r w:rsidRPr="000F5FD3">
        <w:t>一、审计委员会</w:t>
      </w:r>
      <w:r w:rsidRPr="000F5FD3">
        <w:t xml:space="preserve"> </w:t>
      </w:r>
    </w:p>
    <w:p w:rsidR="001F49C4" w:rsidRPr="000F5FD3" w:rsidRDefault="001F49C4" w:rsidP="001F49C4">
      <w:pPr>
        <w:widowControl/>
        <w:spacing w:line="360" w:lineRule="auto"/>
        <w:ind w:left="360"/>
        <w:jc w:val="left"/>
      </w:pPr>
      <w:r w:rsidRPr="000F5FD3">
        <w:lastRenderedPageBreak/>
        <w:t>二、监事会</w:t>
      </w:r>
      <w:r w:rsidRPr="000F5FD3">
        <w:t xml:space="preserve"> </w:t>
      </w:r>
    </w:p>
    <w:p w:rsidR="001F49C4" w:rsidRPr="000F5FD3" w:rsidRDefault="001F49C4" w:rsidP="001F49C4">
      <w:pPr>
        <w:widowControl/>
        <w:spacing w:line="360" w:lineRule="auto"/>
        <w:ind w:left="360"/>
        <w:jc w:val="left"/>
      </w:pPr>
      <w:r w:rsidRPr="000F5FD3">
        <w:t>三、内部审计机构</w:t>
      </w:r>
      <w:r w:rsidRPr="000F5FD3">
        <w:t xml:space="preserve"> </w:t>
      </w:r>
    </w:p>
    <w:p w:rsidR="001F49C4" w:rsidRPr="000F5FD3" w:rsidRDefault="001F49C4" w:rsidP="001F49C4">
      <w:pPr>
        <w:widowControl/>
        <w:spacing w:line="360" w:lineRule="auto"/>
        <w:ind w:left="360"/>
        <w:jc w:val="left"/>
      </w:pPr>
      <w:r w:rsidRPr="000F5FD3">
        <w:t>四、内部控制机构</w:t>
      </w:r>
      <w:r w:rsidRPr="000F5FD3">
        <w:t xml:space="preserve"> </w:t>
      </w:r>
    </w:p>
    <w:p w:rsidR="001F49C4" w:rsidRPr="000F5FD3" w:rsidRDefault="001F49C4" w:rsidP="001F49C4">
      <w:pPr>
        <w:widowControl/>
        <w:spacing w:line="360" w:lineRule="auto"/>
        <w:ind w:left="360"/>
        <w:jc w:val="left"/>
      </w:pPr>
      <w:r w:rsidRPr="000F5FD3">
        <w:t>五、审计委员会与监事会的协调关系</w:t>
      </w:r>
    </w:p>
    <w:p w:rsidR="001F49C4" w:rsidRPr="000F5FD3" w:rsidRDefault="001F49C4" w:rsidP="001F49C4">
      <w:pPr>
        <w:spacing w:line="360" w:lineRule="auto"/>
        <w:rPr>
          <w:rFonts w:eastAsia="黑体"/>
          <w:bCs/>
        </w:rPr>
      </w:pPr>
      <w:r w:rsidRPr="000F5FD3">
        <w:rPr>
          <w:rFonts w:eastAsia="黑体"/>
          <w:bCs/>
        </w:rPr>
        <w:t xml:space="preserve"> </w:t>
      </w:r>
      <w:r w:rsidR="00263BA9" w:rsidRPr="000F5FD3">
        <w:rPr>
          <w:rFonts w:eastAsia="黑体"/>
          <w:bCs/>
        </w:rPr>
        <w:t>【重点、难点】</w:t>
      </w:r>
    </w:p>
    <w:p w:rsidR="001F49C4" w:rsidRPr="000F5FD3" w:rsidRDefault="001F49C4" w:rsidP="001F49C4">
      <w:pPr>
        <w:widowControl/>
        <w:spacing w:line="360" w:lineRule="auto"/>
        <w:ind w:left="360"/>
        <w:jc w:val="left"/>
      </w:pPr>
      <w:r w:rsidRPr="000F5FD3">
        <w:t>一、审计委员会</w:t>
      </w:r>
      <w:r w:rsidRPr="000F5FD3">
        <w:t xml:space="preserve"> </w:t>
      </w:r>
    </w:p>
    <w:p w:rsidR="001F49C4" w:rsidRPr="008C79BB" w:rsidRDefault="001F49C4" w:rsidP="008C79BB">
      <w:pPr>
        <w:widowControl/>
        <w:spacing w:line="360" w:lineRule="auto"/>
        <w:ind w:left="360"/>
        <w:jc w:val="left"/>
      </w:pPr>
      <w:r w:rsidRPr="000F5FD3">
        <w:t>二、内部审计机构</w:t>
      </w:r>
      <w:r w:rsidRPr="000F5FD3">
        <w:t xml:space="preserve"> </w:t>
      </w:r>
    </w:p>
    <w:p w:rsidR="001F49C4" w:rsidRPr="00E36E97" w:rsidRDefault="001F49C4" w:rsidP="001F49C4">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Pr="00E36E97">
        <w:rPr>
          <w:rFonts w:eastAsia="黑体"/>
          <w:b/>
          <w:bCs/>
          <w:sz w:val="28"/>
        </w:rPr>
        <w:t>内部监督的程序</w:t>
      </w:r>
    </w:p>
    <w:p w:rsidR="001F49C4" w:rsidRPr="000F5FD3" w:rsidRDefault="001F49C4" w:rsidP="00263BA9">
      <w:pPr>
        <w:spacing w:line="360" w:lineRule="auto"/>
        <w:rPr>
          <w:rFonts w:eastAsia="黑体"/>
          <w:bCs/>
          <w:sz w:val="24"/>
        </w:rPr>
      </w:pPr>
      <w:r w:rsidRPr="000F5FD3">
        <w:rPr>
          <w:rFonts w:eastAsia="黑体"/>
          <w:bCs/>
        </w:rPr>
        <w:t>【教学内容】</w:t>
      </w:r>
    </w:p>
    <w:p w:rsidR="001F49C4" w:rsidRPr="000F5FD3" w:rsidRDefault="001F49C4" w:rsidP="00263BA9">
      <w:pPr>
        <w:widowControl/>
        <w:spacing w:line="360" w:lineRule="auto"/>
        <w:ind w:left="360"/>
        <w:jc w:val="left"/>
      </w:pPr>
      <w:r w:rsidRPr="000F5FD3">
        <w:t>一、建立健全内部监督制度</w:t>
      </w:r>
    </w:p>
    <w:p w:rsidR="001F49C4" w:rsidRPr="000F5FD3" w:rsidRDefault="001F49C4" w:rsidP="00263BA9">
      <w:pPr>
        <w:widowControl/>
        <w:spacing w:line="360" w:lineRule="auto"/>
        <w:ind w:left="360"/>
        <w:jc w:val="left"/>
      </w:pPr>
      <w:r w:rsidRPr="000F5FD3">
        <w:t>二、实施监督</w:t>
      </w:r>
    </w:p>
    <w:p w:rsidR="001F49C4" w:rsidRPr="000F5FD3" w:rsidRDefault="001F49C4" w:rsidP="00263BA9">
      <w:pPr>
        <w:widowControl/>
        <w:spacing w:line="360" w:lineRule="auto"/>
        <w:ind w:left="360"/>
        <w:jc w:val="left"/>
      </w:pPr>
      <w:r w:rsidRPr="000F5FD3">
        <w:t>三、分析和报告内部控制缺陷</w:t>
      </w:r>
    </w:p>
    <w:p w:rsidR="001F49C4" w:rsidRPr="000F5FD3" w:rsidRDefault="001F49C4" w:rsidP="00263BA9">
      <w:pPr>
        <w:widowControl/>
        <w:spacing w:line="360" w:lineRule="auto"/>
        <w:ind w:left="360"/>
        <w:jc w:val="left"/>
      </w:pPr>
      <w:r w:rsidRPr="000F5FD3">
        <w:t>四、内部控制缺陷的整改</w:t>
      </w:r>
    </w:p>
    <w:p w:rsidR="00994965" w:rsidRPr="000F5FD3" w:rsidRDefault="001F49C4" w:rsidP="00994965">
      <w:pPr>
        <w:adjustRightInd w:val="0"/>
        <w:snapToGrid w:val="0"/>
        <w:spacing w:line="360" w:lineRule="auto"/>
      </w:pPr>
      <w:r w:rsidRPr="000F5FD3">
        <w:rPr>
          <w:rFonts w:eastAsia="黑体"/>
        </w:rPr>
        <w:t>【重点、难点】</w:t>
      </w:r>
    </w:p>
    <w:p w:rsidR="00994965" w:rsidRPr="000F5FD3" w:rsidRDefault="001F49C4" w:rsidP="00994965">
      <w:pPr>
        <w:adjustRightInd w:val="0"/>
        <w:snapToGrid w:val="0"/>
        <w:spacing w:line="360" w:lineRule="auto"/>
        <w:ind w:firstLineChars="200" w:firstLine="420"/>
      </w:pPr>
      <w:r w:rsidRPr="000F5FD3">
        <w:t>一、分析和报告内部控制缺陷</w:t>
      </w:r>
    </w:p>
    <w:p w:rsidR="001F49C4" w:rsidRPr="008C79BB" w:rsidRDefault="001F49C4" w:rsidP="008C79BB">
      <w:pPr>
        <w:adjustRightInd w:val="0"/>
        <w:snapToGrid w:val="0"/>
        <w:spacing w:line="360" w:lineRule="auto"/>
        <w:ind w:firstLineChars="200" w:firstLine="420"/>
      </w:pPr>
      <w:r w:rsidRPr="000F5FD3">
        <w:t>二、内部控制缺陷的整改</w:t>
      </w:r>
    </w:p>
    <w:p w:rsidR="001F49C4" w:rsidRPr="00E36E97" w:rsidRDefault="001F49C4" w:rsidP="001F49C4">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Pr="00E36E97">
        <w:rPr>
          <w:rFonts w:eastAsia="黑体"/>
          <w:b/>
          <w:bCs/>
          <w:sz w:val="28"/>
        </w:rPr>
        <w:t>内部监督方式与要求</w:t>
      </w:r>
    </w:p>
    <w:p w:rsidR="001F49C4" w:rsidRPr="000F5FD3" w:rsidRDefault="001F49C4" w:rsidP="001F49C4">
      <w:pPr>
        <w:spacing w:line="360" w:lineRule="auto"/>
        <w:rPr>
          <w:rFonts w:eastAsia="黑体"/>
          <w:bCs/>
          <w:sz w:val="24"/>
        </w:rPr>
      </w:pPr>
      <w:r w:rsidRPr="000F5FD3">
        <w:rPr>
          <w:rFonts w:eastAsia="黑体"/>
          <w:bCs/>
        </w:rPr>
        <w:t>【教学内容】</w:t>
      </w:r>
    </w:p>
    <w:p w:rsidR="001F49C4" w:rsidRPr="000F5FD3" w:rsidRDefault="001F49C4" w:rsidP="001F49C4">
      <w:pPr>
        <w:widowControl/>
        <w:spacing w:line="360" w:lineRule="auto"/>
        <w:ind w:left="360"/>
        <w:jc w:val="left"/>
      </w:pPr>
      <w:r w:rsidRPr="000F5FD3">
        <w:t>一、监督的方式</w:t>
      </w:r>
      <w:r w:rsidRPr="000F5FD3">
        <w:t xml:space="preserve"> </w:t>
      </w:r>
    </w:p>
    <w:p w:rsidR="001F49C4" w:rsidRPr="000F5FD3" w:rsidRDefault="001F49C4" w:rsidP="001F49C4">
      <w:pPr>
        <w:widowControl/>
        <w:spacing w:line="360" w:lineRule="auto"/>
        <w:ind w:left="360"/>
        <w:jc w:val="left"/>
      </w:pPr>
      <w:r w:rsidRPr="000F5FD3">
        <w:t>（一）日常监督</w:t>
      </w:r>
      <w:r w:rsidRPr="000F5FD3">
        <w:t xml:space="preserve"> </w:t>
      </w:r>
    </w:p>
    <w:p w:rsidR="001F49C4" w:rsidRPr="000F5FD3" w:rsidRDefault="001F49C4" w:rsidP="001F49C4">
      <w:pPr>
        <w:widowControl/>
        <w:spacing w:line="360" w:lineRule="auto"/>
        <w:ind w:left="360"/>
        <w:jc w:val="left"/>
      </w:pPr>
      <w:r w:rsidRPr="000F5FD3">
        <w:t>（二）专项监督</w:t>
      </w:r>
      <w:r w:rsidRPr="000F5FD3">
        <w:t xml:space="preserve"> </w:t>
      </w:r>
    </w:p>
    <w:p w:rsidR="001F49C4" w:rsidRPr="000F5FD3" w:rsidRDefault="001F49C4" w:rsidP="001F49C4">
      <w:pPr>
        <w:widowControl/>
        <w:spacing w:line="360" w:lineRule="auto"/>
        <w:ind w:left="360"/>
        <w:jc w:val="left"/>
      </w:pPr>
      <w:r w:rsidRPr="000F5FD3">
        <w:t>二、内部监督的要求</w:t>
      </w:r>
      <w:r w:rsidRPr="000F5FD3">
        <w:t xml:space="preserve"> </w:t>
      </w:r>
    </w:p>
    <w:p w:rsidR="001F49C4" w:rsidRPr="000F5FD3" w:rsidRDefault="001F49C4" w:rsidP="001F49C4">
      <w:pPr>
        <w:widowControl/>
        <w:spacing w:line="360" w:lineRule="auto"/>
        <w:ind w:left="360"/>
        <w:jc w:val="left"/>
      </w:pPr>
      <w:r w:rsidRPr="000F5FD3">
        <w:t>（一）对机构的要求</w:t>
      </w:r>
      <w:r w:rsidRPr="000F5FD3">
        <w:t xml:space="preserve"> </w:t>
      </w:r>
    </w:p>
    <w:p w:rsidR="001F49C4" w:rsidRPr="000F5FD3" w:rsidRDefault="001F49C4" w:rsidP="001F49C4">
      <w:pPr>
        <w:widowControl/>
        <w:spacing w:line="360" w:lineRule="auto"/>
        <w:ind w:left="360"/>
        <w:jc w:val="left"/>
      </w:pPr>
      <w:r w:rsidRPr="000F5FD3">
        <w:t>（二）对人员的要求</w:t>
      </w:r>
      <w:r w:rsidRPr="000F5FD3">
        <w:t xml:space="preserve"> </w:t>
      </w:r>
    </w:p>
    <w:p w:rsidR="001F49C4" w:rsidRPr="000F5FD3" w:rsidRDefault="001F49C4" w:rsidP="001F49C4">
      <w:pPr>
        <w:widowControl/>
        <w:spacing w:line="360" w:lineRule="auto"/>
        <w:ind w:left="360"/>
        <w:jc w:val="left"/>
      </w:pPr>
      <w:r w:rsidRPr="000F5FD3">
        <w:t>（三）对控制信息的要求</w:t>
      </w:r>
    </w:p>
    <w:p w:rsidR="001F49C4" w:rsidRPr="000F5FD3" w:rsidRDefault="00994965" w:rsidP="001F49C4">
      <w:pPr>
        <w:spacing w:line="360" w:lineRule="auto"/>
        <w:rPr>
          <w:rFonts w:eastAsia="黑体"/>
          <w:bCs/>
        </w:rPr>
      </w:pPr>
      <w:r w:rsidRPr="000F5FD3">
        <w:rPr>
          <w:rFonts w:eastAsia="黑体"/>
          <w:bCs/>
        </w:rPr>
        <w:t>【重点、难点】</w:t>
      </w:r>
    </w:p>
    <w:p w:rsidR="001F49C4" w:rsidRPr="000F5FD3" w:rsidRDefault="001F49C4" w:rsidP="001F49C4">
      <w:pPr>
        <w:widowControl/>
        <w:spacing w:line="360" w:lineRule="auto"/>
        <w:ind w:left="360"/>
        <w:jc w:val="left"/>
      </w:pPr>
      <w:r w:rsidRPr="000F5FD3">
        <w:t>一、监督的方式</w:t>
      </w:r>
    </w:p>
    <w:p w:rsidR="002B02A4" w:rsidRDefault="001F49C4" w:rsidP="008C79BB">
      <w:pPr>
        <w:widowControl/>
        <w:spacing w:line="360" w:lineRule="auto"/>
        <w:ind w:left="360"/>
        <w:jc w:val="left"/>
      </w:pPr>
      <w:r w:rsidRPr="000F5FD3">
        <w:t>二、内部监督的要求</w:t>
      </w:r>
    </w:p>
    <w:p w:rsidR="008C79BB" w:rsidRPr="008C79BB" w:rsidRDefault="008C79BB" w:rsidP="008C79BB">
      <w:pPr>
        <w:widowControl/>
        <w:spacing w:line="360" w:lineRule="auto"/>
        <w:ind w:left="360"/>
        <w:jc w:val="left"/>
      </w:pPr>
    </w:p>
    <w:p w:rsidR="00130DA5" w:rsidRPr="000F5FD3" w:rsidRDefault="000B00F9" w:rsidP="00583A67">
      <w:pPr>
        <w:adjustRightInd w:val="0"/>
        <w:snapToGrid w:val="0"/>
        <w:spacing w:line="360" w:lineRule="auto"/>
        <w:jc w:val="center"/>
        <w:rPr>
          <w:rFonts w:eastAsia="黑体"/>
          <w:b/>
          <w:sz w:val="32"/>
        </w:rPr>
      </w:pPr>
      <w:r w:rsidRPr="000F5FD3">
        <w:rPr>
          <w:rFonts w:eastAsia="黑体"/>
          <w:b/>
          <w:sz w:val="32"/>
        </w:rPr>
        <w:lastRenderedPageBreak/>
        <w:t>第三篇</w:t>
      </w:r>
      <w:r w:rsidRPr="000F5FD3">
        <w:rPr>
          <w:rFonts w:eastAsia="黑体"/>
          <w:b/>
          <w:sz w:val="32"/>
        </w:rPr>
        <w:t xml:space="preserve">  </w:t>
      </w:r>
      <w:r w:rsidRPr="000F5FD3">
        <w:rPr>
          <w:rFonts w:eastAsia="黑体"/>
          <w:b/>
          <w:sz w:val="32"/>
        </w:rPr>
        <w:t>控制活动</w:t>
      </w:r>
    </w:p>
    <w:p w:rsidR="00994965" w:rsidRPr="000F5FD3" w:rsidRDefault="000B00F9" w:rsidP="008C79BB">
      <w:pPr>
        <w:spacing w:line="360" w:lineRule="auto"/>
        <w:ind w:firstLineChars="200" w:firstLine="420"/>
        <w:rPr>
          <w:rFonts w:eastAsiaTheme="minorEastAsia"/>
          <w:bCs/>
        </w:rPr>
      </w:pPr>
      <w:r w:rsidRPr="000F5FD3">
        <w:rPr>
          <w:rFonts w:eastAsiaTheme="minorEastAsia"/>
          <w:bCs/>
        </w:rPr>
        <w:t>本教学大纲中，精选企业实际控制活动中的重要流程，结合教材及相关资料随时融入案例，向学生展示现代企业内部控制的最新实施情况，为学生进入职业生涯，预先提供一个初步理念与实操模式。</w:t>
      </w:r>
    </w:p>
    <w:p w:rsidR="00130DA5" w:rsidRPr="000F5FD3" w:rsidRDefault="001F49C4" w:rsidP="00130DA5">
      <w:pPr>
        <w:spacing w:line="360" w:lineRule="auto"/>
        <w:jc w:val="center"/>
        <w:rPr>
          <w:rFonts w:eastAsia="黑体"/>
          <w:b/>
          <w:bCs/>
          <w:sz w:val="28"/>
        </w:rPr>
      </w:pPr>
      <w:r w:rsidRPr="000F5FD3">
        <w:rPr>
          <w:rFonts w:eastAsia="黑体"/>
          <w:b/>
          <w:bCs/>
          <w:sz w:val="28"/>
        </w:rPr>
        <w:t>第七</w:t>
      </w:r>
      <w:r w:rsidR="00130DA5" w:rsidRPr="000F5FD3">
        <w:rPr>
          <w:rFonts w:eastAsia="黑体"/>
          <w:b/>
          <w:bCs/>
          <w:sz w:val="28"/>
        </w:rPr>
        <w:t>章</w:t>
      </w:r>
      <w:r w:rsidR="000B00F9" w:rsidRPr="000F5FD3">
        <w:rPr>
          <w:rFonts w:eastAsia="黑体"/>
          <w:b/>
          <w:bCs/>
          <w:sz w:val="28"/>
        </w:rPr>
        <w:t xml:space="preserve">  </w:t>
      </w:r>
      <w:r w:rsidR="000B00F9" w:rsidRPr="000F5FD3">
        <w:rPr>
          <w:rFonts w:eastAsia="黑体"/>
          <w:b/>
          <w:bCs/>
          <w:sz w:val="28"/>
        </w:rPr>
        <w:t>全面预算控制</w:t>
      </w:r>
    </w:p>
    <w:p w:rsidR="004F6E44" w:rsidRPr="000F5FD3" w:rsidRDefault="004F6E44" w:rsidP="004F6E44">
      <w:pPr>
        <w:spacing w:line="360" w:lineRule="auto"/>
        <w:rPr>
          <w:rFonts w:eastAsia="黑体"/>
          <w:bCs/>
        </w:rPr>
      </w:pPr>
      <w:r w:rsidRPr="000F5FD3">
        <w:rPr>
          <w:rFonts w:eastAsia="黑体"/>
          <w:bCs/>
        </w:rPr>
        <w:t>【本章教学目的和要求】</w:t>
      </w:r>
      <w:r w:rsidR="00994965" w:rsidRPr="000F5FD3">
        <w:rPr>
          <w:rFonts w:eastAsia="黑体"/>
          <w:bCs/>
        </w:rPr>
        <w:t xml:space="preserve"> </w:t>
      </w:r>
    </w:p>
    <w:p w:rsidR="004F6E44" w:rsidRPr="000F5FD3" w:rsidRDefault="004F6E44" w:rsidP="004F6E44">
      <w:pPr>
        <w:widowControl/>
        <w:spacing w:line="360" w:lineRule="auto"/>
        <w:ind w:firstLineChars="200" w:firstLine="420"/>
        <w:jc w:val="left"/>
      </w:pPr>
      <w:r w:rsidRPr="000F5FD3">
        <w:t>1.</w:t>
      </w:r>
      <w:r w:rsidRPr="000F5FD3">
        <w:t>对企业</w:t>
      </w:r>
      <w:r w:rsidR="009B203B" w:rsidRPr="000F5FD3">
        <w:t>全面预算</w:t>
      </w:r>
      <w:r w:rsidRPr="000F5FD3">
        <w:t>等活动的强化管理，通过</w:t>
      </w:r>
      <w:r w:rsidR="009B203B" w:rsidRPr="000F5FD3">
        <w:t>标准的预算</w:t>
      </w:r>
      <w:r w:rsidRPr="000F5FD3">
        <w:t>业务流程，控制</w:t>
      </w:r>
      <w:r w:rsidR="009B203B" w:rsidRPr="000F5FD3">
        <w:t>预算在编制与执行中的</w:t>
      </w:r>
      <w:r w:rsidRPr="000F5FD3">
        <w:t>主要风险，以</w:t>
      </w:r>
      <w:r w:rsidR="009B203B" w:rsidRPr="000F5FD3">
        <w:t>良好的运行</w:t>
      </w:r>
      <w:r w:rsidR="00D21779" w:rsidRPr="000F5FD3">
        <w:t>效果保证企业预期目标的实现，</w:t>
      </w:r>
      <w:r w:rsidRPr="000F5FD3">
        <w:t>提高</w:t>
      </w:r>
      <w:r w:rsidR="00D21779" w:rsidRPr="000F5FD3">
        <w:t>企业最优</w:t>
      </w:r>
      <w:r w:rsidRPr="000F5FD3">
        <w:t>效益，促进企业健康发展。</w:t>
      </w:r>
    </w:p>
    <w:p w:rsidR="004F6E44" w:rsidRPr="000F5FD3" w:rsidRDefault="004F6E44" w:rsidP="004F6E44">
      <w:pPr>
        <w:widowControl/>
        <w:spacing w:line="360" w:lineRule="auto"/>
        <w:ind w:firstLineChars="200" w:firstLine="420"/>
        <w:jc w:val="left"/>
      </w:pPr>
      <w:r w:rsidRPr="000F5FD3">
        <w:t>2.</w:t>
      </w:r>
      <w:r w:rsidRPr="000F5FD3">
        <w:t>了解掌握</w:t>
      </w:r>
      <w:r w:rsidR="00ED231B" w:rsidRPr="000F5FD3">
        <w:t>预算编制与执行</w:t>
      </w:r>
      <w:r w:rsidRPr="000F5FD3">
        <w:t>的关键风险。</w:t>
      </w:r>
    </w:p>
    <w:p w:rsidR="004F6E44" w:rsidRPr="000F5FD3" w:rsidRDefault="004F6E44" w:rsidP="004F6E44">
      <w:pPr>
        <w:widowControl/>
        <w:spacing w:line="360" w:lineRule="auto"/>
        <w:ind w:firstLineChars="200" w:firstLine="420"/>
        <w:jc w:val="left"/>
      </w:pPr>
      <w:r w:rsidRPr="000F5FD3">
        <w:t>3.</w:t>
      </w:r>
      <w:r w:rsidRPr="000F5FD3">
        <w:t>了解掌握</w:t>
      </w:r>
      <w:r w:rsidR="00ED231B" w:rsidRPr="000F5FD3">
        <w:t>预算编制与执行的</w:t>
      </w:r>
      <w:r w:rsidRPr="000F5FD3">
        <w:t>常用控制</w:t>
      </w:r>
      <w:r w:rsidR="00ED231B" w:rsidRPr="000F5FD3">
        <w:t>方法。</w:t>
      </w:r>
    </w:p>
    <w:p w:rsidR="004F6E44" w:rsidRPr="00E36E97" w:rsidRDefault="004F6E44" w:rsidP="004F6E44">
      <w:pPr>
        <w:spacing w:line="360" w:lineRule="auto"/>
        <w:jc w:val="center"/>
        <w:rPr>
          <w:rFonts w:eastAsia="黑体"/>
          <w:b/>
          <w:bCs/>
          <w:sz w:val="28"/>
        </w:rPr>
      </w:pPr>
      <w:r w:rsidRPr="00E36E97">
        <w:rPr>
          <w:rFonts w:eastAsia="黑体"/>
          <w:b/>
          <w:bCs/>
          <w:sz w:val="28"/>
        </w:rPr>
        <w:t>第一节</w:t>
      </w:r>
      <w:r w:rsidRPr="00E36E97">
        <w:rPr>
          <w:rFonts w:eastAsia="黑体"/>
          <w:b/>
          <w:bCs/>
          <w:sz w:val="28"/>
        </w:rPr>
        <w:t xml:space="preserve"> </w:t>
      </w:r>
      <w:r w:rsidRPr="00E36E97">
        <w:rPr>
          <w:rFonts w:eastAsia="黑体"/>
          <w:b/>
          <w:bCs/>
          <w:sz w:val="28"/>
        </w:rPr>
        <w:t>预算控制概述</w:t>
      </w:r>
    </w:p>
    <w:p w:rsidR="004F6E44" w:rsidRPr="000F5FD3" w:rsidRDefault="004F6E44" w:rsidP="004F6E44">
      <w:pPr>
        <w:spacing w:line="360" w:lineRule="auto"/>
        <w:rPr>
          <w:rFonts w:eastAsia="黑体"/>
          <w:bCs/>
          <w:sz w:val="24"/>
        </w:rPr>
      </w:pPr>
      <w:r w:rsidRPr="000F5FD3">
        <w:rPr>
          <w:rFonts w:eastAsia="黑体"/>
          <w:bCs/>
        </w:rPr>
        <w:t>【教学内容】</w:t>
      </w:r>
    </w:p>
    <w:p w:rsidR="004F6E44" w:rsidRPr="008C79BB" w:rsidRDefault="00D454EA" w:rsidP="008C79BB">
      <w:pPr>
        <w:adjustRightInd w:val="0"/>
        <w:snapToGrid w:val="0"/>
        <w:spacing w:line="360" w:lineRule="auto"/>
        <w:ind w:firstLineChars="200" w:firstLine="420"/>
      </w:pPr>
      <w:r w:rsidRPr="000F5FD3">
        <w:t>预算控制</w:t>
      </w:r>
      <w:r w:rsidR="004F6E44" w:rsidRPr="000F5FD3">
        <w:t>概述</w:t>
      </w:r>
    </w:p>
    <w:p w:rsidR="004F6E44" w:rsidRPr="00E36E97" w:rsidRDefault="004F6E44" w:rsidP="004F6E44">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00B7228F" w:rsidRPr="00E36E97">
        <w:rPr>
          <w:rFonts w:eastAsia="黑体"/>
          <w:b/>
          <w:bCs/>
          <w:sz w:val="28"/>
        </w:rPr>
        <w:t>预算控制</w:t>
      </w:r>
      <w:r w:rsidRPr="00E36E97">
        <w:rPr>
          <w:rFonts w:eastAsia="黑体"/>
          <w:b/>
          <w:bCs/>
          <w:sz w:val="28"/>
        </w:rPr>
        <w:t>关键风险</w:t>
      </w:r>
    </w:p>
    <w:p w:rsidR="004F6E44" w:rsidRPr="000F5FD3" w:rsidRDefault="004F6E44" w:rsidP="004F6E44">
      <w:pPr>
        <w:spacing w:line="360" w:lineRule="auto"/>
        <w:rPr>
          <w:rFonts w:eastAsia="黑体"/>
          <w:bCs/>
          <w:sz w:val="24"/>
        </w:rPr>
      </w:pPr>
      <w:r w:rsidRPr="000F5FD3">
        <w:rPr>
          <w:rFonts w:eastAsia="黑体"/>
          <w:bCs/>
        </w:rPr>
        <w:t>【教学内容】：</w:t>
      </w:r>
    </w:p>
    <w:p w:rsidR="004F6E44" w:rsidRPr="000F5FD3" w:rsidRDefault="004F6E44" w:rsidP="004F6E44">
      <w:pPr>
        <w:adjustRightInd w:val="0"/>
        <w:snapToGrid w:val="0"/>
        <w:spacing w:line="360" w:lineRule="auto"/>
        <w:ind w:firstLineChars="200" w:firstLine="420"/>
      </w:pPr>
      <w:r w:rsidRPr="000F5FD3">
        <w:t>一、</w:t>
      </w:r>
      <w:r w:rsidR="00B7228F" w:rsidRPr="000F5FD3">
        <w:t>预算编制控制</w:t>
      </w:r>
      <w:r w:rsidRPr="000F5FD3">
        <w:t>关键风险</w:t>
      </w:r>
    </w:p>
    <w:p w:rsidR="004F6E44" w:rsidRPr="000F5FD3" w:rsidRDefault="004F6E44" w:rsidP="004F6E44">
      <w:pPr>
        <w:adjustRightInd w:val="0"/>
        <w:snapToGrid w:val="0"/>
        <w:spacing w:line="360" w:lineRule="auto"/>
        <w:ind w:firstLineChars="200" w:firstLine="420"/>
      </w:pPr>
      <w:r w:rsidRPr="000F5FD3">
        <w:t>二、</w:t>
      </w:r>
      <w:r w:rsidR="00B7228F" w:rsidRPr="000F5FD3">
        <w:t>预算执行</w:t>
      </w:r>
      <w:r w:rsidRPr="000F5FD3">
        <w:t>关键风险</w:t>
      </w:r>
    </w:p>
    <w:p w:rsidR="004F6E44" w:rsidRPr="000F5FD3" w:rsidRDefault="00994965" w:rsidP="004F6E44">
      <w:pPr>
        <w:spacing w:line="360" w:lineRule="auto"/>
        <w:rPr>
          <w:rFonts w:eastAsia="黑体"/>
          <w:bCs/>
        </w:rPr>
      </w:pPr>
      <w:r w:rsidRPr="000F5FD3">
        <w:rPr>
          <w:rFonts w:eastAsia="黑体"/>
          <w:bCs/>
        </w:rPr>
        <w:t>【重点、难点】</w:t>
      </w:r>
    </w:p>
    <w:p w:rsidR="00B7228F" w:rsidRPr="000F5FD3" w:rsidRDefault="00B7228F" w:rsidP="00B7228F">
      <w:pPr>
        <w:adjustRightInd w:val="0"/>
        <w:snapToGrid w:val="0"/>
        <w:spacing w:line="360" w:lineRule="auto"/>
        <w:ind w:firstLineChars="200" w:firstLine="420"/>
      </w:pPr>
      <w:r w:rsidRPr="000F5FD3">
        <w:t>一、预算编制控制关键风险</w:t>
      </w:r>
    </w:p>
    <w:p w:rsidR="00B7228F" w:rsidRPr="000F5FD3" w:rsidRDefault="00B7228F" w:rsidP="00B7228F">
      <w:pPr>
        <w:adjustRightInd w:val="0"/>
        <w:snapToGrid w:val="0"/>
        <w:spacing w:line="360" w:lineRule="auto"/>
        <w:ind w:firstLineChars="200" w:firstLine="420"/>
      </w:pPr>
      <w:r w:rsidRPr="000F5FD3">
        <w:t>二、预算执行关键风险</w:t>
      </w:r>
    </w:p>
    <w:p w:rsidR="00B7228F" w:rsidRPr="00E36E97" w:rsidRDefault="00B7228F" w:rsidP="00B7228F">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Pr="00E36E97">
        <w:rPr>
          <w:rFonts w:eastAsia="黑体"/>
          <w:b/>
          <w:bCs/>
          <w:sz w:val="28"/>
        </w:rPr>
        <w:t>预算控制主要方法</w:t>
      </w:r>
    </w:p>
    <w:p w:rsidR="00B7228F" w:rsidRPr="000F5FD3" w:rsidRDefault="00B7228F" w:rsidP="00B7228F">
      <w:pPr>
        <w:spacing w:line="360" w:lineRule="auto"/>
        <w:rPr>
          <w:rFonts w:eastAsia="黑体"/>
          <w:bCs/>
          <w:sz w:val="24"/>
        </w:rPr>
      </w:pPr>
      <w:r w:rsidRPr="000F5FD3">
        <w:rPr>
          <w:rFonts w:eastAsia="黑体"/>
          <w:bCs/>
        </w:rPr>
        <w:t>【教学内容】</w:t>
      </w:r>
    </w:p>
    <w:p w:rsidR="00B7228F" w:rsidRPr="000F5FD3" w:rsidRDefault="00B7228F" w:rsidP="00B7228F">
      <w:pPr>
        <w:adjustRightInd w:val="0"/>
        <w:snapToGrid w:val="0"/>
        <w:spacing w:line="360" w:lineRule="auto"/>
        <w:ind w:firstLineChars="200" w:firstLine="420"/>
      </w:pPr>
      <w:r w:rsidRPr="000F5FD3">
        <w:t>一、预算编制控制关键风险</w:t>
      </w:r>
    </w:p>
    <w:p w:rsidR="00B7228F" w:rsidRPr="000F5FD3" w:rsidRDefault="00B7228F" w:rsidP="00B7228F">
      <w:pPr>
        <w:adjustRightInd w:val="0"/>
        <w:snapToGrid w:val="0"/>
        <w:spacing w:line="360" w:lineRule="auto"/>
        <w:ind w:firstLineChars="200" w:firstLine="420"/>
      </w:pPr>
      <w:r w:rsidRPr="000F5FD3">
        <w:t>二、预算执行关键风险</w:t>
      </w:r>
    </w:p>
    <w:p w:rsidR="00B7228F" w:rsidRPr="000F5FD3" w:rsidRDefault="00994965" w:rsidP="00B7228F">
      <w:pPr>
        <w:spacing w:line="360" w:lineRule="auto"/>
        <w:rPr>
          <w:rFonts w:eastAsia="黑体"/>
          <w:bCs/>
        </w:rPr>
      </w:pPr>
      <w:r w:rsidRPr="000F5FD3">
        <w:rPr>
          <w:rFonts w:eastAsia="黑体"/>
          <w:bCs/>
        </w:rPr>
        <w:t>【重点、难点】</w:t>
      </w:r>
    </w:p>
    <w:p w:rsidR="00B7228F" w:rsidRPr="000F5FD3" w:rsidRDefault="00B7228F" w:rsidP="00B7228F">
      <w:pPr>
        <w:adjustRightInd w:val="0"/>
        <w:snapToGrid w:val="0"/>
        <w:spacing w:line="360" w:lineRule="auto"/>
        <w:ind w:firstLineChars="200" w:firstLine="420"/>
      </w:pPr>
      <w:r w:rsidRPr="000F5FD3">
        <w:t>一、预算编制控制主要方法</w:t>
      </w:r>
    </w:p>
    <w:p w:rsidR="009D499C" w:rsidRPr="008C79BB" w:rsidRDefault="00B7228F" w:rsidP="008C79BB">
      <w:pPr>
        <w:adjustRightInd w:val="0"/>
        <w:snapToGrid w:val="0"/>
        <w:spacing w:line="360" w:lineRule="auto"/>
        <w:ind w:firstLineChars="200" w:firstLine="420"/>
      </w:pPr>
      <w:r w:rsidRPr="000F5FD3">
        <w:t>二、预算执行控制主要方法</w:t>
      </w:r>
    </w:p>
    <w:p w:rsidR="009D499C" w:rsidRPr="000F5FD3" w:rsidRDefault="00223F72" w:rsidP="009D499C">
      <w:pPr>
        <w:spacing w:line="360" w:lineRule="auto"/>
        <w:jc w:val="center"/>
        <w:rPr>
          <w:rFonts w:eastAsia="黑体"/>
          <w:b/>
          <w:bCs/>
          <w:sz w:val="28"/>
        </w:rPr>
      </w:pPr>
      <w:r w:rsidRPr="000F5FD3">
        <w:rPr>
          <w:rFonts w:eastAsia="黑体"/>
          <w:b/>
          <w:bCs/>
          <w:sz w:val="28"/>
        </w:rPr>
        <w:t>第</w:t>
      </w:r>
      <w:r w:rsidR="001F49C4" w:rsidRPr="000F5FD3">
        <w:rPr>
          <w:rFonts w:eastAsia="黑体"/>
          <w:b/>
          <w:bCs/>
          <w:sz w:val="28"/>
        </w:rPr>
        <w:t>八</w:t>
      </w:r>
      <w:r w:rsidR="009D499C" w:rsidRPr="000F5FD3">
        <w:rPr>
          <w:rFonts w:eastAsia="黑体"/>
          <w:b/>
          <w:bCs/>
          <w:sz w:val="28"/>
        </w:rPr>
        <w:t>章</w:t>
      </w:r>
      <w:r w:rsidRPr="000F5FD3">
        <w:rPr>
          <w:rFonts w:eastAsia="黑体"/>
          <w:b/>
          <w:bCs/>
          <w:sz w:val="28"/>
        </w:rPr>
        <w:t xml:space="preserve">  </w:t>
      </w:r>
      <w:r w:rsidR="009D499C" w:rsidRPr="000F5FD3">
        <w:rPr>
          <w:rFonts w:eastAsia="黑体"/>
          <w:b/>
          <w:bCs/>
          <w:sz w:val="28"/>
        </w:rPr>
        <w:t>营运资金控制</w:t>
      </w:r>
    </w:p>
    <w:p w:rsidR="009D499C" w:rsidRPr="000F5FD3" w:rsidRDefault="009D499C" w:rsidP="009D499C">
      <w:pPr>
        <w:spacing w:line="360" w:lineRule="auto"/>
        <w:rPr>
          <w:rFonts w:eastAsia="黑体"/>
          <w:bCs/>
        </w:rPr>
      </w:pPr>
      <w:r w:rsidRPr="000F5FD3">
        <w:rPr>
          <w:rFonts w:eastAsia="黑体"/>
          <w:bCs/>
        </w:rPr>
        <w:lastRenderedPageBreak/>
        <w:t>【本章教学目的和要求】</w:t>
      </w:r>
    </w:p>
    <w:p w:rsidR="009D499C" w:rsidRPr="000F5FD3" w:rsidRDefault="009D499C" w:rsidP="009D499C">
      <w:pPr>
        <w:widowControl/>
        <w:spacing w:line="360" w:lineRule="auto"/>
        <w:ind w:firstLineChars="200" w:firstLine="420"/>
        <w:jc w:val="left"/>
      </w:pPr>
      <w:r w:rsidRPr="000F5FD3">
        <w:t>1.</w:t>
      </w:r>
      <w:r w:rsidRPr="000F5FD3">
        <w:t>对企业营运资金等活动的强化管理，通过实时再造的业务流程，控制主要风险，以维护资金安全与完整、防范资金活动风险，提高资金效益，促进企业健康发展。</w:t>
      </w:r>
    </w:p>
    <w:p w:rsidR="009D499C" w:rsidRPr="000F5FD3" w:rsidRDefault="009D499C" w:rsidP="009D499C">
      <w:pPr>
        <w:widowControl/>
        <w:spacing w:line="360" w:lineRule="auto"/>
        <w:ind w:firstLineChars="200" w:firstLine="420"/>
        <w:jc w:val="left"/>
      </w:pPr>
      <w:r w:rsidRPr="000F5FD3">
        <w:t>2.</w:t>
      </w:r>
      <w:r w:rsidRPr="000F5FD3">
        <w:t>了解掌握营运资金的关键风险。</w:t>
      </w:r>
    </w:p>
    <w:p w:rsidR="009D499C" w:rsidRPr="008C79BB" w:rsidRDefault="009D499C" w:rsidP="008C79BB">
      <w:pPr>
        <w:widowControl/>
        <w:spacing w:line="360" w:lineRule="auto"/>
        <w:ind w:firstLineChars="200" w:firstLine="420"/>
        <w:jc w:val="left"/>
      </w:pPr>
      <w:r w:rsidRPr="000F5FD3">
        <w:t>3.</w:t>
      </w:r>
      <w:r w:rsidRPr="000F5FD3">
        <w:t>了解掌握营运资金业务风险常用控制</w:t>
      </w:r>
      <w:r w:rsidR="00994965" w:rsidRPr="000F5FD3">
        <w:t>。</w:t>
      </w:r>
    </w:p>
    <w:p w:rsidR="009D499C" w:rsidRPr="00E36E97" w:rsidRDefault="009D499C" w:rsidP="009D499C">
      <w:pPr>
        <w:spacing w:line="360" w:lineRule="auto"/>
        <w:jc w:val="center"/>
        <w:rPr>
          <w:rFonts w:eastAsia="黑体"/>
          <w:b/>
          <w:bCs/>
          <w:sz w:val="28"/>
        </w:rPr>
      </w:pPr>
      <w:r w:rsidRPr="00E36E97">
        <w:rPr>
          <w:rFonts w:eastAsia="黑体"/>
          <w:b/>
          <w:bCs/>
          <w:sz w:val="28"/>
        </w:rPr>
        <w:t>第一节</w:t>
      </w:r>
      <w:r w:rsidRPr="00E36E97">
        <w:rPr>
          <w:rFonts w:eastAsia="黑体"/>
          <w:b/>
          <w:bCs/>
          <w:sz w:val="28"/>
        </w:rPr>
        <w:t xml:space="preserve"> </w:t>
      </w:r>
      <w:r w:rsidRPr="00E36E97">
        <w:rPr>
          <w:rFonts w:eastAsia="黑体"/>
          <w:b/>
          <w:bCs/>
          <w:sz w:val="28"/>
        </w:rPr>
        <w:t>营运资金业务概述</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94965">
      <w:pPr>
        <w:adjustRightInd w:val="0"/>
        <w:snapToGrid w:val="0"/>
        <w:spacing w:line="360" w:lineRule="auto"/>
        <w:ind w:firstLineChars="200" w:firstLine="420"/>
      </w:pPr>
      <w:r w:rsidRPr="000F5FD3">
        <w:t>营运资金业务概述</w:t>
      </w:r>
    </w:p>
    <w:p w:rsidR="009D499C" w:rsidRPr="00E36E97" w:rsidRDefault="009D499C" w:rsidP="009D499C">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Pr="00E36E97">
        <w:rPr>
          <w:rFonts w:eastAsia="黑体"/>
          <w:b/>
          <w:bCs/>
          <w:sz w:val="28"/>
        </w:rPr>
        <w:t>营运资金业务关键风险</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一、筹资业务关键风险</w:t>
      </w:r>
    </w:p>
    <w:p w:rsidR="009D499C" w:rsidRPr="000F5FD3" w:rsidRDefault="009D499C" w:rsidP="009D499C">
      <w:pPr>
        <w:adjustRightInd w:val="0"/>
        <w:snapToGrid w:val="0"/>
        <w:spacing w:line="360" w:lineRule="auto"/>
        <w:ind w:firstLineChars="200" w:firstLine="420"/>
      </w:pPr>
      <w:r w:rsidRPr="000F5FD3">
        <w:t>二、投资业务关键风险</w:t>
      </w:r>
    </w:p>
    <w:p w:rsidR="009D499C" w:rsidRPr="000F5FD3" w:rsidRDefault="009D499C" w:rsidP="009D499C">
      <w:pPr>
        <w:adjustRightInd w:val="0"/>
        <w:snapToGrid w:val="0"/>
        <w:spacing w:line="360" w:lineRule="auto"/>
        <w:ind w:firstLineChars="200" w:firstLine="420"/>
      </w:pPr>
      <w:r w:rsidRPr="000F5FD3">
        <w:t>三、资金营运业务的关键控制</w:t>
      </w:r>
    </w:p>
    <w:p w:rsidR="009D499C" w:rsidRPr="000F5FD3" w:rsidRDefault="00994965" w:rsidP="009D499C">
      <w:pPr>
        <w:spacing w:line="360" w:lineRule="auto"/>
        <w:rPr>
          <w:rFonts w:eastAsia="黑体"/>
          <w:bCs/>
        </w:rPr>
      </w:pPr>
      <w:r w:rsidRPr="000F5FD3">
        <w:rPr>
          <w:rFonts w:eastAsia="黑体"/>
          <w:bCs/>
        </w:rPr>
        <w:t>【重点、难点】</w:t>
      </w:r>
    </w:p>
    <w:p w:rsidR="009D499C" w:rsidRPr="000F5FD3" w:rsidRDefault="009D499C" w:rsidP="009D499C">
      <w:pPr>
        <w:adjustRightInd w:val="0"/>
        <w:snapToGrid w:val="0"/>
        <w:spacing w:line="360" w:lineRule="auto"/>
        <w:ind w:firstLineChars="200" w:firstLine="420"/>
      </w:pPr>
      <w:r w:rsidRPr="000F5FD3">
        <w:t>一、筹资业务关键风险</w:t>
      </w:r>
    </w:p>
    <w:p w:rsidR="009D499C" w:rsidRPr="000F5FD3" w:rsidRDefault="009D499C" w:rsidP="009D499C">
      <w:pPr>
        <w:adjustRightInd w:val="0"/>
        <w:snapToGrid w:val="0"/>
        <w:spacing w:line="360" w:lineRule="auto"/>
        <w:ind w:firstLineChars="200" w:firstLine="420"/>
      </w:pPr>
      <w:r w:rsidRPr="000F5FD3">
        <w:t>二、投资业务关键风险</w:t>
      </w:r>
    </w:p>
    <w:p w:rsidR="009D499C" w:rsidRPr="008C79BB" w:rsidRDefault="009D499C" w:rsidP="008C79BB">
      <w:pPr>
        <w:adjustRightInd w:val="0"/>
        <w:snapToGrid w:val="0"/>
        <w:spacing w:line="360" w:lineRule="auto"/>
        <w:ind w:firstLineChars="200" w:firstLine="420"/>
      </w:pPr>
      <w:r w:rsidRPr="000F5FD3">
        <w:t>三、资金营运业务的关键控制</w:t>
      </w:r>
    </w:p>
    <w:p w:rsidR="009D499C" w:rsidRPr="00E36E97" w:rsidRDefault="009D499C" w:rsidP="009D499C">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Pr="00E36E97">
        <w:rPr>
          <w:rFonts w:eastAsia="黑体"/>
          <w:b/>
          <w:bCs/>
          <w:sz w:val="28"/>
        </w:rPr>
        <w:t>营运资金业务风险常用控制</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一、营运资金内部控制的总体要求</w:t>
      </w:r>
    </w:p>
    <w:p w:rsidR="009D499C" w:rsidRPr="000F5FD3" w:rsidRDefault="009D499C" w:rsidP="009D499C">
      <w:pPr>
        <w:adjustRightInd w:val="0"/>
        <w:snapToGrid w:val="0"/>
        <w:spacing w:line="360" w:lineRule="auto"/>
        <w:ind w:firstLineChars="200" w:firstLine="420"/>
      </w:pPr>
      <w:r w:rsidRPr="000F5FD3">
        <w:t>二、筹资业务的风险常用控制</w:t>
      </w:r>
    </w:p>
    <w:p w:rsidR="009D499C" w:rsidRPr="000F5FD3" w:rsidRDefault="009D499C" w:rsidP="009D499C">
      <w:pPr>
        <w:adjustRightInd w:val="0"/>
        <w:snapToGrid w:val="0"/>
        <w:spacing w:line="360" w:lineRule="auto"/>
        <w:ind w:firstLineChars="200" w:firstLine="420"/>
      </w:pPr>
      <w:r w:rsidRPr="000F5FD3">
        <w:t>三、投资业务的风险常用控制</w:t>
      </w:r>
    </w:p>
    <w:p w:rsidR="009D499C" w:rsidRPr="000F5FD3" w:rsidRDefault="009D499C" w:rsidP="009D499C">
      <w:pPr>
        <w:adjustRightInd w:val="0"/>
        <w:snapToGrid w:val="0"/>
        <w:spacing w:line="360" w:lineRule="auto"/>
        <w:ind w:firstLineChars="200" w:firstLine="420"/>
      </w:pPr>
      <w:r w:rsidRPr="000F5FD3">
        <w:t>四、资金营运业务的风险常用控制</w:t>
      </w:r>
    </w:p>
    <w:p w:rsidR="009D499C" w:rsidRPr="000F5FD3" w:rsidRDefault="00994965" w:rsidP="009D499C">
      <w:pPr>
        <w:spacing w:line="360" w:lineRule="auto"/>
        <w:rPr>
          <w:rFonts w:eastAsia="黑体"/>
          <w:bCs/>
        </w:rPr>
      </w:pPr>
      <w:r w:rsidRPr="000F5FD3">
        <w:rPr>
          <w:rFonts w:eastAsia="黑体"/>
          <w:bCs/>
        </w:rPr>
        <w:t>【重点、难点】</w:t>
      </w:r>
    </w:p>
    <w:p w:rsidR="009D499C" w:rsidRPr="000F5FD3" w:rsidRDefault="009D499C" w:rsidP="009D499C">
      <w:pPr>
        <w:adjustRightInd w:val="0"/>
        <w:snapToGrid w:val="0"/>
        <w:spacing w:line="360" w:lineRule="auto"/>
        <w:ind w:firstLineChars="200" w:firstLine="420"/>
      </w:pPr>
      <w:r w:rsidRPr="000F5FD3">
        <w:t>一、筹资业务的风险常用控制</w:t>
      </w:r>
    </w:p>
    <w:p w:rsidR="009D499C" w:rsidRPr="000F5FD3" w:rsidRDefault="009D499C" w:rsidP="009D499C">
      <w:pPr>
        <w:adjustRightInd w:val="0"/>
        <w:snapToGrid w:val="0"/>
        <w:spacing w:line="360" w:lineRule="auto"/>
        <w:ind w:firstLineChars="200" w:firstLine="420"/>
      </w:pPr>
      <w:r w:rsidRPr="000F5FD3">
        <w:t>二、投资业务的风险常用控制</w:t>
      </w:r>
    </w:p>
    <w:p w:rsidR="009D499C" w:rsidRPr="000F5FD3" w:rsidRDefault="009D499C" w:rsidP="009D499C">
      <w:pPr>
        <w:adjustRightInd w:val="0"/>
        <w:snapToGrid w:val="0"/>
        <w:spacing w:line="360" w:lineRule="auto"/>
        <w:ind w:firstLineChars="200" w:firstLine="420"/>
      </w:pPr>
      <w:r w:rsidRPr="000F5FD3">
        <w:t>三、资金营运业务的风险常用控制</w:t>
      </w:r>
    </w:p>
    <w:p w:rsidR="009D499C" w:rsidRPr="000F5FD3" w:rsidRDefault="009D499C" w:rsidP="009D499C">
      <w:pPr>
        <w:adjustRightInd w:val="0"/>
        <w:snapToGrid w:val="0"/>
        <w:spacing w:line="360" w:lineRule="auto"/>
        <w:ind w:firstLineChars="200" w:firstLine="422"/>
        <w:rPr>
          <w:b/>
        </w:rPr>
      </w:pPr>
    </w:p>
    <w:p w:rsidR="009D499C" w:rsidRPr="00E36E97" w:rsidRDefault="009D499C" w:rsidP="009D499C">
      <w:pPr>
        <w:spacing w:line="360" w:lineRule="auto"/>
        <w:jc w:val="center"/>
        <w:rPr>
          <w:rFonts w:eastAsia="黑体"/>
          <w:b/>
          <w:bCs/>
          <w:sz w:val="28"/>
        </w:rPr>
      </w:pPr>
      <w:r w:rsidRPr="00E36E97">
        <w:rPr>
          <w:rFonts w:eastAsia="黑体"/>
          <w:b/>
          <w:bCs/>
          <w:sz w:val="28"/>
        </w:rPr>
        <w:t>第四节</w:t>
      </w:r>
      <w:r w:rsidRPr="00E36E97">
        <w:rPr>
          <w:rFonts w:eastAsia="黑体"/>
          <w:b/>
          <w:bCs/>
          <w:sz w:val="28"/>
        </w:rPr>
        <w:t xml:space="preserve"> </w:t>
      </w:r>
      <w:r w:rsidRPr="00E36E97">
        <w:rPr>
          <w:rFonts w:eastAsia="黑体"/>
          <w:b/>
          <w:bCs/>
          <w:sz w:val="28"/>
        </w:rPr>
        <w:t>营运资金内部控制案例分析</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lastRenderedPageBreak/>
        <w:t>营运资金企业业务流程及营运资金内部控制案例分析</w:t>
      </w:r>
    </w:p>
    <w:p w:rsidR="009D499C" w:rsidRPr="000F5FD3" w:rsidRDefault="00994965" w:rsidP="009D499C">
      <w:pPr>
        <w:spacing w:line="360" w:lineRule="auto"/>
        <w:rPr>
          <w:rFonts w:eastAsia="黑体"/>
          <w:bCs/>
        </w:rPr>
      </w:pPr>
      <w:r w:rsidRPr="000F5FD3">
        <w:rPr>
          <w:rFonts w:eastAsia="黑体"/>
          <w:bCs/>
        </w:rPr>
        <w:t>【重点、难点】</w:t>
      </w:r>
    </w:p>
    <w:p w:rsidR="009D499C" w:rsidRPr="008C79BB" w:rsidRDefault="009D499C" w:rsidP="008C79BB">
      <w:pPr>
        <w:adjustRightInd w:val="0"/>
        <w:snapToGrid w:val="0"/>
        <w:spacing w:line="360" w:lineRule="auto"/>
        <w:ind w:firstLineChars="200" w:firstLine="420"/>
      </w:pPr>
      <w:r w:rsidRPr="000F5FD3">
        <w:t>了解企业内部控制的实际做法</w:t>
      </w:r>
    </w:p>
    <w:p w:rsidR="009D499C" w:rsidRPr="00E36E97" w:rsidRDefault="00223F72" w:rsidP="00E36E97">
      <w:pPr>
        <w:spacing w:line="360" w:lineRule="auto"/>
        <w:jc w:val="center"/>
        <w:rPr>
          <w:rFonts w:eastAsia="黑体"/>
          <w:b/>
          <w:bCs/>
          <w:sz w:val="28"/>
        </w:rPr>
      </w:pPr>
      <w:r w:rsidRPr="000F5FD3">
        <w:rPr>
          <w:rFonts w:eastAsia="黑体"/>
          <w:b/>
          <w:bCs/>
          <w:sz w:val="28"/>
        </w:rPr>
        <w:t>第</w:t>
      </w:r>
      <w:r w:rsidR="001F49C4" w:rsidRPr="000F5FD3">
        <w:rPr>
          <w:rFonts w:eastAsia="黑体"/>
          <w:b/>
          <w:bCs/>
          <w:sz w:val="28"/>
        </w:rPr>
        <w:t>九</w:t>
      </w:r>
      <w:r w:rsidR="009D499C" w:rsidRPr="000F5FD3">
        <w:rPr>
          <w:rFonts w:eastAsia="黑体"/>
          <w:b/>
          <w:bCs/>
          <w:sz w:val="28"/>
        </w:rPr>
        <w:t>章</w:t>
      </w:r>
      <w:r w:rsidRPr="000F5FD3">
        <w:rPr>
          <w:rFonts w:eastAsia="黑体"/>
          <w:b/>
          <w:bCs/>
          <w:sz w:val="28"/>
        </w:rPr>
        <w:t xml:space="preserve">  </w:t>
      </w:r>
      <w:r w:rsidR="009D499C" w:rsidRPr="000F5FD3">
        <w:rPr>
          <w:rFonts w:eastAsia="黑体"/>
          <w:b/>
          <w:bCs/>
          <w:sz w:val="28"/>
        </w:rPr>
        <w:t>采购控制</w:t>
      </w:r>
    </w:p>
    <w:p w:rsidR="009D499C" w:rsidRPr="000F5FD3" w:rsidRDefault="009D499C" w:rsidP="009D499C">
      <w:pPr>
        <w:spacing w:line="360" w:lineRule="auto"/>
        <w:rPr>
          <w:rFonts w:eastAsia="黑体"/>
          <w:bCs/>
        </w:rPr>
      </w:pPr>
      <w:r w:rsidRPr="000F5FD3">
        <w:rPr>
          <w:rFonts w:eastAsia="黑体"/>
          <w:bCs/>
        </w:rPr>
        <w:t>【本章教学目的和要求】</w:t>
      </w:r>
    </w:p>
    <w:p w:rsidR="009D499C" w:rsidRPr="000F5FD3" w:rsidRDefault="009D499C" w:rsidP="009D499C">
      <w:pPr>
        <w:widowControl/>
        <w:spacing w:line="360" w:lineRule="auto"/>
        <w:ind w:firstLineChars="200" w:firstLine="420"/>
        <w:jc w:val="left"/>
      </w:pPr>
      <w:r w:rsidRPr="000F5FD3">
        <w:t>1.</w:t>
      </w:r>
      <w:r w:rsidRPr="000F5FD3">
        <w:t>对企业采购活动的强化管理，通过实时再造的业务流程，控制主要风险，严格管理物资的质量和价格、供应商的选择、采购合同的订立、物资的运输、验收等供应链状况，促进企业更好地可持续发展。</w:t>
      </w:r>
    </w:p>
    <w:p w:rsidR="009D499C" w:rsidRPr="000F5FD3" w:rsidRDefault="009D499C" w:rsidP="009D499C">
      <w:pPr>
        <w:widowControl/>
        <w:spacing w:line="360" w:lineRule="auto"/>
        <w:ind w:firstLineChars="200" w:firstLine="420"/>
        <w:jc w:val="left"/>
      </w:pPr>
      <w:r w:rsidRPr="000F5FD3">
        <w:t>2.</w:t>
      </w:r>
      <w:r w:rsidRPr="000F5FD3">
        <w:t>了解掌握采购业务的关键风险。</w:t>
      </w:r>
    </w:p>
    <w:p w:rsidR="009D499C" w:rsidRPr="008C79BB" w:rsidRDefault="009D499C" w:rsidP="008C79BB">
      <w:pPr>
        <w:widowControl/>
        <w:spacing w:line="360" w:lineRule="auto"/>
        <w:ind w:firstLineChars="200" w:firstLine="420"/>
        <w:jc w:val="left"/>
      </w:pPr>
      <w:r w:rsidRPr="000F5FD3">
        <w:t>3.</w:t>
      </w:r>
      <w:r w:rsidRPr="000F5FD3">
        <w:t>了解掌握采购业务风险常用控制</w:t>
      </w:r>
      <w:r w:rsidR="00994965" w:rsidRPr="000F5FD3">
        <w:t>。</w:t>
      </w:r>
    </w:p>
    <w:p w:rsidR="009D499C" w:rsidRPr="00E36E97" w:rsidRDefault="009D499C" w:rsidP="009D499C">
      <w:pPr>
        <w:spacing w:line="360" w:lineRule="auto"/>
        <w:jc w:val="center"/>
        <w:rPr>
          <w:rFonts w:eastAsia="黑体"/>
          <w:b/>
          <w:bCs/>
          <w:sz w:val="28"/>
        </w:rPr>
      </w:pPr>
      <w:r w:rsidRPr="00E36E97">
        <w:rPr>
          <w:rFonts w:eastAsia="黑体"/>
          <w:b/>
          <w:bCs/>
          <w:sz w:val="28"/>
        </w:rPr>
        <w:t>第一节</w:t>
      </w:r>
      <w:r w:rsidRPr="00E36E97">
        <w:rPr>
          <w:rFonts w:eastAsia="黑体"/>
          <w:b/>
          <w:bCs/>
          <w:sz w:val="28"/>
        </w:rPr>
        <w:t xml:space="preserve"> </w:t>
      </w:r>
      <w:r w:rsidRPr="00E36E97">
        <w:rPr>
          <w:rFonts w:eastAsia="黑体"/>
          <w:b/>
          <w:bCs/>
          <w:sz w:val="28"/>
        </w:rPr>
        <w:t>采购业务概述</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一、编制需求计划和采购计划</w:t>
      </w:r>
    </w:p>
    <w:p w:rsidR="009D499C" w:rsidRPr="000F5FD3" w:rsidRDefault="009D499C" w:rsidP="009D499C">
      <w:pPr>
        <w:adjustRightInd w:val="0"/>
        <w:snapToGrid w:val="0"/>
        <w:spacing w:line="360" w:lineRule="auto"/>
        <w:ind w:firstLineChars="200" w:firstLine="420"/>
      </w:pPr>
      <w:r w:rsidRPr="000F5FD3">
        <w:t>二、请购</w:t>
      </w:r>
    </w:p>
    <w:p w:rsidR="009D499C" w:rsidRPr="000F5FD3" w:rsidRDefault="009D499C" w:rsidP="009D499C">
      <w:pPr>
        <w:adjustRightInd w:val="0"/>
        <w:snapToGrid w:val="0"/>
        <w:spacing w:line="360" w:lineRule="auto"/>
        <w:ind w:firstLineChars="200" w:firstLine="420"/>
      </w:pPr>
      <w:r w:rsidRPr="000F5FD3">
        <w:t>三、采购</w:t>
      </w:r>
    </w:p>
    <w:p w:rsidR="009D499C" w:rsidRPr="000F5FD3" w:rsidRDefault="009D499C" w:rsidP="009D499C">
      <w:pPr>
        <w:adjustRightInd w:val="0"/>
        <w:snapToGrid w:val="0"/>
        <w:spacing w:line="360" w:lineRule="auto"/>
        <w:ind w:firstLineChars="200" w:firstLine="420"/>
      </w:pPr>
      <w:r w:rsidRPr="000F5FD3">
        <w:t>四、管理供应过程</w:t>
      </w:r>
    </w:p>
    <w:p w:rsidR="009D499C" w:rsidRPr="000F5FD3" w:rsidRDefault="009D499C" w:rsidP="009D499C">
      <w:pPr>
        <w:adjustRightInd w:val="0"/>
        <w:snapToGrid w:val="0"/>
        <w:spacing w:line="360" w:lineRule="auto"/>
        <w:ind w:firstLineChars="200" w:firstLine="420"/>
      </w:pPr>
      <w:r w:rsidRPr="000F5FD3">
        <w:t>五、验收</w:t>
      </w:r>
    </w:p>
    <w:p w:rsidR="009D499C" w:rsidRPr="000F5FD3" w:rsidRDefault="009D499C" w:rsidP="009D499C">
      <w:pPr>
        <w:adjustRightInd w:val="0"/>
        <w:snapToGrid w:val="0"/>
        <w:spacing w:line="360" w:lineRule="auto"/>
        <w:ind w:firstLineChars="200" w:firstLine="420"/>
      </w:pPr>
      <w:r w:rsidRPr="000F5FD3">
        <w:t>六、交付购货款</w:t>
      </w:r>
    </w:p>
    <w:p w:rsidR="009D499C" w:rsidRPr="000F5FD3" w:rsidRDefault="009D499C" w:rsidP="009D499C">
      <w:pPr>
        <w:adjustRightInd w:val="0"/>
        <w:snapToGrid w:val="0"/>
        <w:spacing w:line="360" w:lineRule="auto"/>
        <w:ind w:firstLineChars="200" w:firstLine="420"/>
      </w:pPr>
      <w:r w:rsidRPr="000F5FD3">
        <w:t>七、退货控制</w:t>
      </w:r>
    </w:p>
    <w:p w:rsidR="009D499C" w:rsidRPr="000F5FD3" w:rsidRDefault="00994965" w:rsidP="009D499C">
      <w:pPr>
        <w:spacing w:line="360" w:lineRule="auto"/>
        <w:rPr>
          <w:rFonts w:eastAsia="黑体"/>
          <w:bCs/>
        </w:rPr>
      </w:pPr>
      <w:r w:rsidRPr="000F5FD3">
        <w:rPr>
          <w:rFonts w:eastAsia="黑体"/>
          <w:bCs/>
        </w:rPr>
        <w:t>【重点、难点】</w:t>
      </w:r>
    </w:p>
    <w:p w:rsidR="009D499C" w:rsidRPr="000F5FD3" w:rsidRDefault="009D499C" w:rsidP="009D499C">
      <w:pPr>
        <w:adjustRightInd w:val="0"/>
        <w:snapToGrid w:val="0"/>
        <w:spacing w:line="360" w:lineRule="auto"/>
        <w:ind w:firstLineChars="200" w:firstLine="420"/>
      </w:pPr>
      <w:r w:rsidRPr="000F5FD3">
        <w:t>一、验收</w:t>
      </w:r>
    </w:p>
    <w:p w:rsidR="009D499C" w:rsidRPr="008C79BB" w:rsidRDefault="009D499C" w:rsidP="008C79BB">
      <w:pPr>
        <w:adjustRightInd w:val="0"/>
        <w:snapToGrid w:val="0"/>
        <w:spacing w:line="360" w:lineRule="auto"/>
        <w:ind w:firstLineChars="200" w:firstLine="420"/>
      </w:pPr>
      <w:r w:rsidRPr="000F5FD3">
        <w:t>二、交付购货款</w:t>
      </w:r>
    </w:p>
    <w:p w:rsidR="009D499C" w:rsidRPr="00E36E97" w:rsidRDefault="009D499C" w:rsidP="009D499C">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Pr="00E36E97">
        <w:rPr>
          <w:rFonts w:eastAsia="黑体"/>
          <w:b/>
          <w:bCs/>
          <w:sz w:val="28"/>
        </w:rPr>
        <w:t>采购业务关键风险</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一、编制需求计划和采购计划的主要风险</w:t>
      </w:r>
    </w:p>
    <w:p w:rsidR="009D499C" w:rsidRPr="000F5FD3" w:rsidRDefault="009D499C" w:rsidP="009D499C">
      <w:pPr>
        <w:adjustRightInd w:val="0"/>
        <w:snapToGrid w:val="0"/>
        <w:spacing w:line="360" w:lineRule="auto"/>
        <w:ind w:firstLineChars="200" w:firstLine="420"/>
      </w:pPr>
      <w:r w:rsidRPr="000F5FD3">
        <w:t>二、请购环节的主要风险</w:t>
      </w:r>
    </w:p>
    <w:p w:rsidR="009D499C" w:rsidRPr="000F5FD3" w:rsidRDefault="009D499C" w:rsidP="009D499C">
      <w:pPr>
        <w:adjustRightInd w:val="0"/>
        <w:snapToGrid w:val="0"/>
        <w:spacing w:line="360" w:lineRule="auto"/>
        <w:ind w:firstLineChars="200" w:firstLine="420"/>
      </w:pPr>
      <w:r w:rsidRPr="000F5FD3">
        <w:t>三、选择供应商环节的主要风险</w:t>
      </w:r>
    </w:p>
    <w:p w:rsidR="009D499C" w:rsidRPr="000F5FD3" w:rsidRDefault="009D499C" w:rsidP="009D499C">
      <w:pPr>
        <w:adjustRightInd w:val="0"/>
        <w:snapToGrid w:val="0"/>
        <w:spacing w:line="360" w:lineRule="auto"/>
        <w:ind w:firstLineChars="200" w:firstLine="420"/>
      </w:pPr>
      <w:r w:rsidRPr="000F5FD3">
        <w:t>四、确定采购价格环节的主要风险</w:t>
      </w:r>
    </w:p>
    <w:p w:rsidR="009D499C" w:rsidRPr="000F5FD3" w:rsidRDefault="009D499C" w:rsidP="009D499C">
      <w:pPr>
        <w:adjustRightInd w:val="0"/>
        <w:snapToGrid w:val="0"/>
        <w:spacing w:line="360" w:lineRule="auto"/>
        <w:ind w:firstLineChars="200" w:firstLine="420"/>
      </w:pPr>
      <w:r w:rsidRPr="000F5FD3">
        <w:t>五、订立框架协议或采购合同环节的主要风险</w:t>
      </w:r>
    </w:p>
    <w:p w:rsidR="009D499C" w:rsidRPr="000F5FD3" w:rsidRDefault="009D499C" w:rsidP="009D499C">
      <w:pPr>
        <w:adjustRightInd w:val="0"/>
        <w:snapToGrid w:val="0"/>
        <w:spacing w:line="360" w:lineRule="auto"/>
        <w:ind w:firstLineChars="200" w:firstLine="420"/>
      </w:pPr>
      <w:r w:rsidRPr="000F5FD3">
        <w:t>六、管理供应过程环节的主要风险</w:t>
      </w:r>
    </w:p>
    <w:p w:rsidR="009D499C" w:rsidRPr="000F5FD3" w:rsidRDefault="009D499C" w:rsidP="009D499C">
      <w:pPr>
        <w:adjustRightInd w:val="0"/>
        <w:snapToGrid w:val="0"/>
        <w:spacing w:line="360" w:lineRule="auto"/>
        <w:ind w:firstLineChars="200" w:firstLine="420"/>
      </w:pPr>
      <w:r w:rsidRPr="000F5FD3">
        <w:t>七、验收环节的主要风险</w:t>
      </w:r>
    </w:p>
    <w:p w:rsidR="009D499C" w:rsidRPr="000F5FD3" w:rsidRDefault="009D499C" w:rsidP="009D499C">
      <w:pPr>
        <w:adjustRightInd w:val="0"/>
        <w:snapToGrid w:val="0"/>
        <w:spacing w:line="360" w:lineRule="auto"/>
        <w:ind w:firstLineChars="200" w:firstLine="420"/>
      </w:pPr>
      <w:r w:rsidRPr="000F5FD3">
        <w:lastRenderedPageBreak/>
        <w:t>八、付款环节的主要风险</w:t>
      </w:r>
    </w:p>
    <w:p w:rsidR="009D499C" w:rsidRPr="000F5FD3" w:rsidRDefault="009D499C" w:rsidP="009D499C">
      <w:pPr>
        <w:adjustRightInd w:val="0"/>
        <w:snapToGrid w:val="0"/>
        <w:spacing w:line="360" w:lineRule="auto"/>
        <w:ind w:firstLineChars="200" w:firstLine="420"/>
      </w:pPr>
      <w:r w:rsidRPr="000F5FD3">
        <w:t>九、会计控制环节的主要风险</w:t>
      </w:r>
    </w:p>
    <w:p w:rsidR="009D499C" w:rsidRPr="000F5FD3" w:rsidRDefault="00994965" w:rsidP="009D499C">
      <w:pPr>
        <w:spacing w:line="360" w:lineRule="auto"/>
        <w:rPr>
          <w:rFonts w:eastAsia="黑体"/>
          <w:bCs/>
        </w:rPr>
      </w:pPr>
      <w:r w:rsidRPr="000F5FD3">
        <w:rPr>
          <w:rFonts w:eastAsia="黑体"/>
          <w:bCs/>
        </w:rPr>
        <w:t>【重点、难点】</w:t>
      </w:r>
    </w:p>
    <w:p w:rsidR="009D499C" w:rsidRPr="000F5FD3" w:rsidRDefault="009D499C" w:rsidP="009D499C">
      <w:pPr>
        <w:adjustRightInd w:val="0"/>
        <w:snapToGrid w:val="0"/>
        <w:spacing w:line="360" w:lineRule="auto"/>
        <w:ind w:firstLineChars="200" w:firstLine="420"/>
      </w:pPr>
      <w:r w:rsidRPr="000F5FD3">
        <w:t>一、选择供应商环节的主要风险</w:t>
      </w:r>
    </w:p>
    <w:p w:rsidR="009D499C" w:rsidRPr="008C79BB" w:rsidRDefault="009D499C" w:rsidP="008C79BB">
      <w:pPr>
        <w:adjustRightInd w:val="0"/>
        <w:snapToGrid w:val="0"/>
        <w:spacing w:line="360" w:lineRule="auto"/>
        <w:ind w:firstLineChars="200" w:firstLine="420"/>
      </w:pPr>
      <w:r w:rsidRPr="000F5FD3">
        <w:t>二、确定采购价格环节的主要风险</w:t>
      </w:r>
    </w:p>
    <w:p w:rsidR="009D499C" w:rsidRPr="00E36E97" w:rsidRDefault="009D499C" w:rsidP="009D499C">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Pr="00E36E97">
        <w:rPr>
          <w:rFonts w:eastAsia="黑体"/>
          <w:b/>
          <w:bCs/>
          <w:sz w:val="28"/>
        </w:rPr>
        <w:t>采购业务风险常用控制</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一、采购业务内部控制目标和原则</w:t>
      </w:r>
    </w:p>
    <w:p w:rsidR="009D499C" w:rsidRPr="000F5FD3" w:rsidRDefault="009D499C" w:rsidP="009D499C">
      <w:pPr>
        <w:adjustRightInd w:val="0"/>
        <w:snapToGrid w:val="0"/>
        <w:spacing w:line="360" w:lineRule="auto"/>
        <w:ind w:firstLineChars="200" w:firstLine="420"/>
      </w:pPr>
      <w:r w:rsidRPr="000F5FD3">
        <w:t>二、采购业务常用内部控制措施</w:t>
      </w:r>
    </w:p>
    <w:p w:rsidR="009D499C" w:rsidRPr="000F5FD3" w:rsidRDefault="009D499C" w:rsidP="009D499C">
      <w:pPr>
        <w:adjustRightInd w:val="0"/>
        <w:snapToGrid w:val="0"/>
        <w:spacing w:line="360" w:lineRule="auto"/>
        <w:ind w:firstLineChars="200" w:firstLine="420"/>
      </w:pPr>
      <w:r w:rsidRPr="000F5FD3">
        <w:t>三、投资业务的风险常用控制</w:t>
      </w:r>
    </w:p>
    <w:p w:rsidR="009D499C" w:rsidRPr="000F5FD3" w:rsidRDefault="009D499C" w:rsidP="009D499C">
      <w:pPr>
        <w:adjustRightInd w:val="0"/>
        <w:snapToGrid w:val="0"/>
        <w:spacing w:line="360" w:lineRule="auto"/>
        <w:ind w:firstLineChars="200" w:firstLine="420"/>
      </w:pPr>
      <w:r w:rsidRPr="000F5FD3">
        <w:t>四、资金营运业务的风险常用控制</w:t>
      </w:r>
    </w:p>
    <w:p w:rsidR="009D499C" w:rsidRPr="000F5FD3" w:rsidRDefault="00994965" w:rsidP="009D499C">
      <w:pPr>
        <w:spacing w:line="360" w:lineRule="auto"/>
        <w:rPr>
          <w:rFonts w:eastAsia="黑体"/>
          <w:bCs/>
        </w:rPr>
      </w:pPr>
      <w:r w:rsidRPr="000F5FD3">
        <w:rPr>
          <w:rFonts w:eastAsia="黑体"/>
          <w:bCs/>
        </w:rPr>
        <w:t>【重点、难点】</w:t>
      </w:r>
    </w:p>
    <w:p w:rsidR="009D499C" w:rsidRPr="008C79BB" w:rsidRDefault="009D499C" w:rsidP="008C79BB">
      <w:pPr>
        <w:adjustRightInd w:val="0"/>
        <w:snapToGrid w:val="0"/>
        <w:spacing w:line="360" w:lineRule="auto"/>
        <w:ind w:firstLineChars="200" w:firstLine="420"/>
      </w:pPr>
      <w:r w:rsidRPr="000F5FD3">
        <w:t>采购业务常用内部控制措施</w:t>
      </w:r>
    </w:p>
    <w:p w:rsidR="009D499C" w:rsidRPr="00E36E97" w:rsidRDefault="009D499C" w:rsidP="009D499C">
      <w:pPr>
        <w:spacing w:line="360" w:lineRule="auto"/>
        <w:jc w:val="center"/>
        <w:rPr>
          <w:rFonts w:eastAsia="黑体"/>
          <w:b/>
          <w:bCs/>
          <w:sz w:val="28"/>
        </w:rPr>
      </w:pPr>
      <w:r w:rsidRPr="00E36E97">
        <w:rPr>
          <w:rFonts w:eastAsia="黑体"/>
          <w:b/>
          <w:bCs/>
          <w:sz w:val="28"/>
        </w:rPr>
        <w:t>第四节</w:t>
      </w:r>
      <w:r w:rsidRPr="00E36E97">
        <w:rPr>
          <w:rFonts w:eastAsia="黑体"/>
          <w:b/>
          <w:bCs/>
          <w:sz w:val="28"/>
        </w:rPr>
        <w:t xml:space="preserve"> </w:t>
      </w:r>
      <w:r w:rsidRPr="00E36E97">
        <w:rPr>
          <w:rFonts w:eastAsia="黑体"/>
          <w:b/>
          <w:bCs/>
          <w:sz w:val="28"/>
        </w:rPr>
        <w:t>采购业务内部控制案例分析</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企业采购业务内部控制流程及采购业务内部控制案例分析</w:t>
      </w:r>
    </w:p>
    <w:p w:rsidR="009D499C" w:rsidRPr="000F5FD3" w:rsidRDefault="00994965" w:rsidP="009D499C">
      <w:pPr>
        <w:spacing w:line="360" w:lineRule="auto"/>
        <w:rPr>
          <w:rFonts w:eastAsia="黑体"/>
          <w:bCs/>
        </w:rPr>
      </w:pPr>
      <w:r w:rsidRPr="000F5FD3">
        <w:rPr>
          <w:rFonts w:eastAsia="黑体"/>
          <w:bCs/>
        </w:rPr>
        <w:t>【重点、难点】</w:t>
      </w:r>
    </w:p>
    <w:p w:rsidR="00A22828" w:rsidRPr="008C79BB" w:rsidRDefault="009D499C" w:rsidP="008C79BB">
      <w:pPr>
        <w:adjustRightInd w:val="0"/>
        <w:snapToGrid w:val="0"/>
        <w:spacing w:line="360" w:lineRule="auto"/>
        <w:ind w:firstLineChars="200" w:firstLine="420"/>
      </w:pPr>
      <w:r w:rsidRPr="000F5FD3">
        <w:t>了解企业内部控制的实际做法</w:t>
      </w:r>
    </w:p>
    <w:p w:rsidR="00A22828" w:rsidRPr="008C79BB" w:rsidRDefault="00223F72" w:rsidP="008C79BB">
      <w:pPr>
        <w:spacing w:line="360" w:lineRule="auto"/>
        <w:jc w:val="center"/>
        <w:rPr>
          <w:rFonts w:eastAsia="黑体"/>
          <w:b/>
          <w:bCs/>
          <w:sz w:val="28"/>
        </w:rPr>
      </w:pPr>
      <w:r w:rsidRPr="000F5FD3">
        <w:rPr>
          <w:rFonts w:eastAsia="黑体"/>
          <w:b/>
          <w:bCs/>
          <w:sz w:val="28"/>
        </w:rPr>
        <w:t>第</w:t>
      </w:r>
      <w:r w:rsidR="001F49C4" w:rsidRPr="000F5FD3">
        <w:rPr>
          <w:rFonts w:eastAsia="黑体"/>
          <w:b/>
          <w:bCs/>
          <w:sz w:val="28"/>
        </w:rPr>
        <w:t>十</w:t>
      </w:r>
      <w:r w:rsidR="00A22828" w:rsidRPr="000F5FD3">
        <w:rPr>
          <w:rFonts w:eastAsia="黑体"/>
          <w:b/>
          <w:bCs/>
          <w:sz w:val="28"/>
        </w:rPr>
        <w:t>章</w:t>
      </w:r>
      <w:r w:rsidR="00A22828" w:rsidRPr="000F5FD3">
        <w:rPr>
          <w:rFonts w:eastAsia="黑体"/>
          <w:b/>
          <w:bCs/>
          <w:sz w:val="28"/>
        </w:rPr>
        <w:t xml:space="preserve">  </w:t>
      </w:r>
      <w:r w:rsidR="003072E7" w:rsidRPr="000F5FD3">
        <w:rPr>
          <w:rFonts w:eastAsia="黑体"/>
          <w:b/>
          <w:bCs/>
          <w:sz w:val="28"/>
        </w:rPr>
        <w:t>存货</w:t>
      </w:r>
      <w:r w:rsidR="00A22828" w:rsidRPr="000F5FD3">
        <w:rPr>
          <w:rFonts w:eastAsia="黑体"/>
          <w:b/>
          <w:bCs/>
          <w:sz w:val="28"/>
        </w:rPr>
        <w:t>控制</w:t>
      </w:r>
    </w:p>
    <w:p w:rsidR="00A22828" w:rsidRPr="000F5FD3" w:rsidRDefault="00A22828" w:rsidP="00A22828">
      <w:pPr>
        <w:spacing w:line="360" w:lineRule="auto"/>
        <w:rPr>
          <w:rFonts w:eastAsia="黑体"/>
          <w:bCs/>
        </w:rPr>
      </w:pPr>
      <w:r w:rsidRPr="000F5FD3">
        <w:rPr>
          <w:rFonts w:eastAsia="黑体"/>
          <w:bCs/>
        </w:rPr>
        <w:t>【本章教学目的和要求】</w:t>
      </w:r>
    </w:p>
    <w:p w:rsidR="00A22828" w:rsidRPr="000F5FD3" w:rsidRDefault="003072E7" w:rsidP="003072E7">
      <w:pPr>
        <w:adjustRightInd w:val="0"/>
        <w:snapToGrid w:val="0"/>
        <w:spacing w:line="360" w:lineRule="auto"/>
        <w:ind w:firstLineChars="200" w:firstLine="420"/>
      </w:pPr>
      <w:r w:rsidRPr="000F5FD3">
        <w:t>1.</w:t>
      </w:r>
      <w:r w:rsidR="00D6307C" w:rsidRPr="000F5FD3">
        <w:t>加强</w:t>
      </w:r>
      <w:r w:rsidR="00A22828" w:rsidRPr="000F5FD3">
        <w:t>对企业</w:t>
      </w:r>
      <w:r w:rsidR="00D6307C" w:rsidRPr="000F5FD3">
        <w:t>存货</w:t>
      </w:r>
      <w:r w:rsidR="00A22828" w:rsidRPr="000F5FD3">
        <w:t>管理，通过实时再造的业务流程，控制</w:t>
      </w:r>
      <w:r w:rsidR="00135D91" w:rsidRPr="000F5FD3">
        <w:t>存货出入库及仓储管理等，确保存货管理全过程的风险得到有效控制。</w:t>
      </w:r>
    </w:p>
    <w:p w:rsidR="00A22828" w:rsidRPr="000F5FD3" w:rsidRDefault="00A22828" w:rsidP="003072E7">
      <w:pPr>
        <w:adjustRightInd w:val="0"/>
        <w:snapToGrid w:val="0"/>
        <w:spacing w:line="360" w:lineRule="auto"/>
        <w:ind w:firstLineChars="200" w:firstLine="420"/>
      </w:pPr>
      <w:r w:rsidRPr="000F5FD3">
        <w:t>2.</w:t>
      </w:r>
      <w:r w:rsidRPr="000F5FD3">
        <w:t>了解掌握</w:t>
      </w:r>
      <w:r w:rsidR="00135D91" w:rsidRPr="000F5FD3">
        <w:t>存货</w:t>
      </w:r>
      <w:r w:rsidRPr="000F5FD3">
        <w:t>业务的关键风险。</w:t>
      </w:r>
    </w:p>
    <w:p w:rsidR="00A22828" w:rsidRPr="008C79BB" w:rsidRDefault="00A22828" w:rsidP="008C79BB">
      <w:pPr>
        <w:adjustRightInd w:val="0"/>
        <w:snapToGrid w:val="0"/>
        <w:spacing w:line="360" w:lineRule="auto"/>
        <w:ind w:firstLineChars="200" w:firstLine="420"/>
      </w:pPr>
      <w:r w:rsidRPr="000F5FD3">
        <w:t>3.</w:t>
      </w:r>
      <w:r w:rsidRPr="000F5FD3">
        <w:t>了解掌握</w:t>
      </w:r>
      <w:r w:rsidR="00135D91" w:rsidRPr="000F5FD3">
        <w:t>存货</w:t>
      </w:r>
      <w:r w:rsidRPr="000F5FD3">
        <w:t>业务风险常用控制</w:t>
      </w:r>
      <w:r w:rsidR="00994965" w:rsidRPr="000F5FD3">
        <w:t>。</w:t>
      </w:r>
    </w:p>
    <w:p w:rsidR="00A22828" w:rsidRPr="00E36E97" w:rsidRDefault="00A22828" w:rsidP="00A22828">
      <w:pPr>
        <w:spacing w:line="360" w:lineRule="auto"/>
        <w:jc w:val="center"/>
        <w:rPr>
          <w:rFonts w:eastAsia="黑体"/>
          <w:b/>
          <w:bCs/>
          <w:sz w:val="28"/>
        </w:rPr>
      </w:pPr>
      <w:r w:rsidRPr="00E36E97">
        <w:rPr>
          <w:rFonts w:eastAsia="黑体"/>
          <w:b/>
          <w:bCs/>
          <w:sz w:val="28"/>
        </w:rPr>
        <w:t>第一节</w:t>
      </w:r>
      <w:r w:rsidRPr="00E36E97">
        <w:rPr>
          <w:rFonts w:eastAsia="黑体"/>
          <w:b/>
          <w:bCs/>
          <w:sz w:val="28"/>
        </w:rPr>
        <w:t xml:space="preserve"> </w:t>
      </w:r>
      <w:r w:rsidR="00135D91" w:rsidRPr="00E36E97">
        <w:rPr>
          <w:rFonts w:eastAsia="黑体"/>
          <w:b/>
          <w:bCs/>
          <w:sz w:val="28"/>
        </w:rPr>
        <w:t>存货</w:t>
      </w:r>
      <w:r w:rsidRPr="00E36E97">
        <w:rPr>
          <w:rFonts w:eastAsia="黑体"/>
          <w:b/>
          <w:bCs/>
          <w:sz w:val="28"/>
        </w:rPr>
        <w:t>业务概述</w:t>
      </w:r>
    </w:p>
    <w:p w:rsidR="00A22828" w:rsidRPr="000F5FD3" w:rsidRDefault="00A22828" w:rsidP="00A22828">
      <w:pPr>
        <w:spacing w:line="360" w:lineRule="auto"/>
        <w:rPr>
          <w:rFonts w:eastAsia="黑体"/>
          <w:bCs/>
          <w:sz w:val="24"/>
        </w:rPr>
      </w:pPr>
      <w:r w:rsidRPr="000F5FD3">
        <w:rPr>
          <w:rFonts w:eastAsia="黑体"/>
          <w:bCs/>
        </w:rPr>
        <w:t>【教学内容】</w:t>
      </w:r>
    </w:p>
    <w:p w:rsidR="00A22828" w:rsidRPr="000F5FD3" w:rsidRDefault="00A22828" w:rsidP="00A22828">
      <w:pPr>
        <w:adjustRightInd w:val="0"/>
        <w:snapToGrid w:val="0"/>
        <w:spacing w:line="360" w:lineRule="auto"/>
        <w:ind w:firstLineChars="200" w:firstLine="420"/>
      </w:pPr>
      <w:r w:rsidRPr="000F5FD3">
        <w:t>一、</w:t>
      </w:r>
      <w:r w:rsidR="00135D91" w:rsidRPr="000F5FD3">
        <w:t>传统存货管理模式</w:t>
      </w:r>
    </w:p>
    <w:p w:rsidR="00A22828" w:rsidRPr="000F5FD3" w:rsidRDefault="00A22828" w:rsidP="00A22828">
      <w:pPr>
        <w:adjustRightInd w:val="0"/>
        <w:snapToGrid w:val="0"/>
        <w:spacing w:line="360" w:lineRule="auto"/>
        <w:ind w:firstLineChars="200" w:firstLine="420"/>
      </w:pPr>
      <w:r w:rsidRPr="000F5FD3">
        <w:t>二、</w:t>
      </w:r>
      <w:r w:rsidR="00135D91" w:rsidRPr="000F5FD3">
        <w:t>联合存货管理模式</w:t>
      </w:r>
    </w:p>
    <w:p w:rsidR="00A22828" w:rsidRPr="000F5FD3" w:rsidRDefault="00A22828" w:rsidP="00A22828">
      <w:pPr>
        <w:adjustRightInd w:val="0"/>
        <w:snapToGrid w:val="0"/>
        <w:spacing w:line="360" w:lineRule="auto"/>
        <w:ind w:firstLineChars="200" w:firstLine="420"/>
      </w:pPr>
      <w:r w:rsidRPr="000F5FD3">
        <w:t>三、</w:t>
      </w:r>
      <w:r w:rsidR="00135D91" w:rsidRPr="000F5FD3">
        <w:t>供应</w:t>
      </w:r>
      <w:proofErr w:type="gramStart"/>
      <w:r w:rsidR="00135D91" w:rsidRPr="000F5FD3">
        <w:t>商管理</w:t>
      </w:r>
      <w:proofErr w:type="gramEnd"/>
      <w:r w:rsidR="00135D91" w:rsidRPr="000F5FD3">
        <w:t>库存模式</w:t>
      </w:r>
    </w:p>
    <w:p w:rsidR="00A22828" w:rsidRPr="000F5FD3" w:rsidRDefault="00A22828" w:rsidP="00A22828">
      <w:pPr>
        <w:adjustRightInd w:val="0"/>
        <w:snapToGrid w:val="0"/>
        <w:spacing w:line="360" w:lineRule="auto"/>
        <w:ind w:firstLineChars="200" w:firstLine="420"/>
      </w:pPr>
      <w:r w:rsidRPr="000F5FD3">
        <w:t>四、</w:t>
      </w:r>
      <w:r w:rsidR="00135D91" w:rsidRPr="000F5FD3">
        <w:t>协同式供应链库存管理模式</w:t>
      </w:r>
    </w:p>
    <w:p w:rsidR="00A22828" w:rsidRPr="000F5FD3" w:rsidRDefault="00994965" w:rsidP="00A22828">
      <w:pPr>
        <w:spacing w:line="360" w:lineRule="auto"/>
        <w:rPr>
          <w:rFonts w:eastAsia="黑体"/>
          <w:bCs/>
        </w:rPr>
      </w:pPr>
      <w:r w:rsidRPr="000F5FD3">
        <w:rPr>
          <w:rFonts w:eastAsia="黑体"/>
          <w:bCs/>
        </w:rPr>
        <w:t>【重点、难点】</w:t>
      </w:r>
    </w:p>
    <w:p w:rsidR="00A22828" w:rsidRPr="008C79BB" w:rsidRDefault="00135D91" w:rsidP="008C79BB">
      <w:pPr>
        <w:adjustRightInd w:val="0"/>
        <w:snapToGrid w:val="0"/>
        <w:spacing w:line="360" w:lineRule="auto"/>
        <w:ind w:firstLineChars="200" w:firstLine="420"/>
      </w:pPr>
      <w:r w:rsidRPr="000F5FD3">
        <w:lastRenderedPageBreak/>
        <w:t>存货四种管理模式</w:t>
      </w:r>
    </w:p>
    <w:p w:rsidR="00A22828" w:rsidRPr="00E36E97" w:rsidRDefault="00A22828" w:rsidP="00A22828">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00135D91" w:rsidRPr="00E36E97">
        <w:rPr>
          <w:rFonts w:eastAsia="黑体"/>
          <w:b/>
          <w:bCs/>
          <w:sz w:val="28"/>
        </w:rPr>
        <w:t>存货</w:t>
      </w:r>
      <w:r w:rsidRPr="00E36E97">
        <w:rPr>
          <w:rFonts w:eastAsia="黑体"/>
          <w:b/>
          <w:bCs/>
          <w:sz w:val="28"/>
        </w:rPr>
        <w:t>业务关键风险</w:t>
      </w:r>
    </w:p>
    <w:p w:rsidR="00A22828" w:rsidRPr="000F5FD3" w:rsidRDefault="00A22828" w:rsidP="00A22828">
      <w:pPr>
        <w:spacing w:line="360" w:lineRule="auto"/>
        <w:rPr>
          <w:rFonts w:eastAsia="黑体"/>
          <w:bCs/>
          <w:sz w:val="24"/>
        </w:rPr>
      </w:pPr>
      <w:r w:rsidRPr="000F5FD3">
        <w:rPr>
          <w:rFonts w:eastAsia="黑体"/>
          <w:bCs/>
        </w:rPr>
        <w:t>【教学内容】</w:t>
      </w:r>
    </w:p>
    <w:p w:rsidR="00A22828" w:rsidRPr="000F5FD3" w:rsidRDefault="00A22828" w:rsidP="00A22828">
      <w:pPr>
        <w:adjustRightInd w:val="0"/>
        <w:snapToGrid w:val="0"/>
        <w:spacing w:line="360" w:lineRule="auto"/>
        <w:ind w:firstLineChars="200" w:firstLine="420"/>
      </w:pPr>
      <w:r w:rsidRPr="000F5FD3">
        <w:t>一、</w:t>
      </w:r>
      <w:r w:rsidR="00135D91" w:rsidRPr="000F5FD3">
        <w:t>存货取得</w:t>
      </w:r>
    </w:p>
    <w:p w:rsidR="00A22828" w:rsidRPr="000F5FD3" w:rsidRDefault="00A22828" w:rsidP="00A22828">
      <w:pPr>
        <w:adjustRightInd w:val="0"/>
        <w:snapToGrid w:val="0"/>
        <w:spacing w:line="360" w:lineRule="auto"/>
        <w:ind w:firstLineChars="200" w:firstLine="420"/>
      </w:pPr>
      <w:r w:rsidRPr="000F5FD3">
        <w:t>二、</w:t>
      </w:r>
      <w:r w:rsidR="00135D91" w:rsidRPr="000F5FD3">
        <w:t>验收入库</w:t>
      </w:r>
    </w:p>
    <w:p w:rsidR="00A22828" w:rsidRPr="000F5FD3" w:rsidRDefault="00A22828" w:rsidP="00A22828">
      <w:pPr>
        <w:adjustRightInd w:val="0"/>
        <w:snapToGrid w:val="0"/>
        <w:spacing w:line="360" w:lineRule="auto"/>
        <w:ind w:firstLineChars="200" w:firstLine="420"/>
      </w:pPr>
      <w:r w:rsidRPr="000F5FD3">
        <w:t>三、</w:t>
      </w:r>
      <w:r w:rsidR="00FB4AE7" w:rsidRPr="000F5FD3">
        <w:t>仓库保管</w:t>
      </w:r>
    </w:p>
    <w:p w:rsidR="00A22828" w:rsidRPr="000F5FD3" w:rsidRDefault="00A22828" w:rsidP="00A22828">
      <w:pPr>
        <w:adjustRightInd w:val="0"/>
        <w:snapToGrid w:val="0"/>
        <w:spacing w:line="360" w:lineRule="auto"/>
        <w:ind w:firstLineChars="200" w:firstLine="420"/>
      </w:pPr>
      <w:r w:rsidRPr="000F5FD3">
        <w:t>四、</w:t>
      </w:r>
      <w:r w:rsidR="00FB4AE7" w:rsidRPr="000F5FD3">
        <w:t>领用发出</w:t>
      </w:r>
    </w:p>
    <w:p w:rsidR="00A22828" w:rsidRPr="000F5FD3" w:rsidRDefault="00A22828" w:rsidP="00A22828">
      <w:pPr>
        <w:adjustRightInd w:val="0"/>
        <w:snapToGrid w:val="0"/>
        <w:spacing w:line="360" w:lineRule="auto"/>
        <w:ind w:firstLineChars="200" w:firstLine="420"/>
      </w:pPr>
      <w:r w:rsidRPr="000F5FD3">
        <w:t>五、</w:t>
      </w:r>
      <w:r w:rsidR="00FB4AE7" w:rsidRPr="000F5FD3">
        <w:t>盘点清查</w:t>
      </w:r>
    </w:p>
    <w:p w:rsidR="00A22828" w:rsidRPr="000F5FD3" w:rsidRDefault="00A22828" w:rsidP="00A22828">
      <w:pPr>
        <w:adjustRightInd w:val="0"/>
        <w:snapToGrid w:val="0"/>
        <w:spacing w:line="360" w:lineRule="auto"/>
        <w:ind w:firstLineChars="200" w:firstLine="420"/>
      </w:pPr>
      <w:r w:rsidRPr="000F5FD3">
        <w:t>六、</w:t>
      </w:r>
      <w:r w:rsidR="00FB4AE7" w:rsidRPr="000F5FD3">
        <w:t>存货处置</w:t>
      </w:r>
    </w:p>
    <w:p w:rsidR="00A22828" w:rsidRPr="000F5FD3" w:rsidRDefault="00994965" w:rsidP="00A22828">
      <w:pPr>
        <w:spacing w:line="360" w:lineRule="auto"/>
        <w:rPr>
          <w:rFonts w:eastAsia="黑体"/>
          <w:bCs/>
        </w:rPr>
      </w:pPr>
      <w:r w:rsidRPr="000F5FD3">
        <w:rPr>
          <w:rFonts w:eastAsia="黑体"/>
          <w:bCs/>
        </w:rPr>
        <w:t>【重点、难点】</w:t>
      </w:r>
    </w:p>
    <w:p w:rsidR="00A22828" w:rsidRPr="008C79BB" w:rsidRDefault="00FB4AE7" w:rsidP="008C79BB">
      <w:pPr>
        <w:adjustRightInd w:val="0"/>
        <w:snapToGrid w:val="0"/>
        <w:spacing w:line="360" w:lineRule="auto"/>
        <w:ind w:firstLineChars="200" w:firstLine="420"/>
      </w:pPr>
      <w:r w:rsidRPr="000F5FD3">
        <w:t>存货业务关键风险</w:t>
      </w:r>
    </w:p>
    <w:p w:rsidR="00A22828" w:rsidRPr="00E36E97" w:rsidRDefault="00A22828" w:rsidP="00A22828">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00FB4AE7" w:rsidRPr="00E36E97">
        <w:rPr>
          <w:rFonts w:eastAsia="黑体"/>
          <w:b/>
          <w:bCs/>
          <w:sz w:val="28"/>
        </w:rPr>
        <w:t>存货</w:t>
      </w:r>
      <w:r w:rsidRPr="00E36E97">
        <w:rPr>
          <w:rFonts w:eastAsia="黑体"/>
          <w:b/>
          <w:bCs/>
          <w:sz w:val="28"/>
        </w:rPr>
        <w:t>业务风险常用控制</w:t>
      </w:r>
    </w:p>
    <w:p w:rsidR="00A22828" w:rsidRPr="000F5FD3" w:rsidRDefault="00A22828" w:rsidP="00A22828">
      <w:pPr>
        <w:spacing w:line="360" w:lineRule="auto"/>
        <w:rPr>
          <w:rFonts w:eastAsia="黑体"/>
          <w:bCs/>
          <w:sz w:val="24"/>
        </w:rPr>
      </w:pPr>
      <w:r w:rsidRPr="000F5FD3">
        <w:rPr>
          <w:rFonts w:eastAsia="黑体"/>
          <w:bCs/>
        </w:rPr>
        <w:t>【教学内容】</w:t>
      </w:r>
    </w:p>
    <w:p w:rsidR="00FB4AE7" w:rsidRPr="000F5FD3" w:rsidRDefault="00A22828" w:rsidP="00A22828">
      <w:pPr>
        <w:adjustRightInd w:val="0"/>
        <w:snapToGrid w:val="0"/>
        <w:spacing w:line="360" w:lineRule="auto"/>
        <w:ind w:firstLineChars="200" w:firstLine="420"/>
      </w:pPr>
      <w:r w:rsidRPr="000F5FD3">
        <w:t>一、</w:t>
      </w:r>
      <w:r w:rsidR="00FB4AE7" w:rsidRPr="000F5FD3">
        <w:t>存货</w:t>
      </w:r>
      <w:r w:rsidRPr="000F5FD3">
        <w:t>业务内部控制目标</w:t>
      </w:r>
    </w:p>
    <w:p w:rsidR="00A22828" w:rsidRPr="000F5FD3" w:rsidRDefault="00A22828" w:rsidP="00A22828">
      <w:pPr>
        <w:adjustRightInd w:val="0"/>
        <w:snapToGrid w:val="0"/>
        <w:spacing w:line="360" w:lineRule="auto"/>
        <w:ind w:firstLineChars="200" w:firstLine="420"/>
      </w:pPr>
      <w:r w:rsidRPr="000F5FD3">
        <w:t>二、</w:t>
      </w:r>
      <w:r w:rsidR="00FB4AE7" w:rsidRPr="000F5FD3">
        <w:t>存货</w:t>
      </w:r>
      <w:r w:rsidRPr="000F5FD3">
        <w:t>业务常用内部控制措施</w:t>
      </w:r>
    </w:p>
    <w:p w:rsidR="00A22828" w:rsidRPr="000F5FD3" w:rsidRDefault="00994965" w:rsidP="00A22828">
      <w:pPr>
        <w:spacing w:line="360" w:lineRule="auto"/>
        <w:rPr>
          <w:rFonts w:eastAsia="黑体"/>
          <w:bCs/>
        </w:rPr>
      </w:pPr>
      <w:r w:rsidRPr="000F5FD3">
        <w:rPr>
          <w:rFonts w:eastAsia="黑体"/>
          <w:bCs/>
        </w:rPr>
        <w:t>【重点、难点】</w:t>
      </w:r>
    </w:p>
    <w:p w:rsidR="00A22828" w:rsidRPr="008C79BB" w:rsidRDefault="00FB4AE7" w:rsidP="008C79BB">
      <w:pPr>
        <w:adjustRightInd w:val="0"/>
        <w:snapToGrid w:val="0"/>
        <w:spacing w:line="360" w:lineRule="auto"/>
        <w:ind w:firstLineChars="200" w:firstLine="420"/>
      </w:pPr>
      <w:r w:rsidRPr="000F5FD3">
        <w:t>存货</w:t>
      </w:r>
      <w:r w:rsidR="00A22828" w:rsidRPr="000F5FD3">
        <w:t>业务常用内部控制措施</w:t>
      </w:r>
    </w:p>
    <w:p w:rsidR="00A22828" w:rsidRPr="00E36E97" w:rsidRDefault="00A22828" w:rsidP="00A22828">
      <w:pPr>
        <w:spacing w:line="360" w:lineRule="auto"/>
        <w:jc w:val="center"/>
        <w:rPr>
          <w:rFonts w:eastAsia="黑体"/>
          <w:b/>
          <w:bCs/>
          <w:sz w:val="28"/>
        </w:rPr>
      </w:pPr>
      <w:r w:rsidRPr="00E36E97">
        <w:rPr>
          <w:rFonts w:eastAsia="黑体"/>
          <w:b/>
          <w:bCs/>
          <w:sz w:val="28"/>
        </w:rPr>
        <w:t>第四节</w:t>
      </w:r>
      <w:r w:rsidRPr="00E36E97">
        <w:rPr>
          <w:rFonts w:eastAsia="黑体"/>
          <w:b/>
          <w:bCs/>
          <w:sz w:val="28"/>
        </w:rPr>
        <w:t xml:space="preserve"> </w:t>
      </w:r>
      <w:r w:rsidR="00FB4AE7" w:rsidRPr="00E36E97">
        <w:rPr>
          <w:rFonts w:eastAsia="黑体"/>
          <w:b/>
          <w:bCs/>
          <w:sz w:val="28"/>
        </w:rPr>
        <w:t>存货</w:t>
      </w:r>
      <w:r w:rsidRPr="00E36E97">
        <w:rPr>
          <w:rFonts w:eastAsia="黑体"/>
          <w:b/>
          <w:bCs/>
          <w:sz w:val="28"/>
        </w:rPr>
        <w:t>业务内部控制案例分析</w:t>
      </w:r>
    </w:p>
    <w:p w:rsidR="00A22828" w:rsidRPr="000F5FD3" w:rsidRDefault="00A22828" w:rsidP="00A22828">
      <w:pPr>
        <w:spacing w:line="360" w:lineRule="auto"/>
        <w:rPr>
          <w:rFonts w:eastAsia="黑体"/>
          <w:bCs/>
          <w:sz w:val="24"/>
        </w:rPr>
      </w:pPr>
      <w:r w:rsidRPr="000F5FD3">
        <w:rPr>
          <w:rFonts w:eastAsia="黑体"/>
          <w:bCs/>
        </w:rPr>
        <w:t>【教学内容】</w:t>
      </w:r>
    </w:p>
    <w:p w:rsidR="00A22828" w:rsidRPr="000F5FD3" w:rsidRDefault="00A22828" w:rsidP="00A22828">
      <w:pPr>
        <w:adjustRightInd w:val="0"/>
        <w:snapToGrid w:val="0"/>
        <w:spacing w:line="360" w:lineRule="auto"/>
        <w:ind w:firstLineChars="200" w:firstLine="420"/>
      </w:pPr>
      <w:r w:rsidRPr="000F5FD3">
        <w:t>企业</w:t>
      </w:r>
      <w:r w:rsidR="00FB4AE7" w:rsidRPr="000F5FD3">
        <w:t>存货</w:t>
      </w:r>
      <w:r w:rsidRPr="000F5FD3">
        <w:t>业务内部控制流程及采购业务内部控制案例分析</w:t>
      </w:r>
    </w:p>
    <w:p w:rsidR="00A22828" w:rsidRPr="000F5FD3" w:rsidRDefault="000F5FD3" w:rsidP="00A22828">
      <w:pPr>
        <w:spacing w:line="360" w:lineRule="auto"/>
        <w:rPr>
          <w:rFonts w:eastAsia="黑体"/>
          <w:bCs/>
        </w:rPr>
      </w:pPr>
      <w:r w:rsidRPr="000F5FD3">
        <w:rPr>
          <w:rFonts w:eastAsia="黑体"/>
          <w:bCs/>
        </w:rPr>
        <w:t>【重点、难点】</w:t>
      </w:r>
    </w:p>
    <w:p w:rsidR="009D499C" w:rsidRPr="008C79BB" w:rsidRDefault="00A22828" w:rsidP="008C79BB">
      <w:pPr>
        <w:adjustRightInd w:val="0"/>
        <w:snapToGrid w:val="0"/>
        <w:spacing w:line="360" w:lineRule="auto"/>
        <w:ind w:firstLineChars="200" w:firstLine="420"/>
      </w:pPr>
      <w:r w:rsidRPr="000F5FD3">
        <w:t>了解企业内部控制的实际做法</w:t>
      </w:r>
    </w:p>
    <w:p w:rsidR="009D499C" w:rsidRPr="008C79BB" w:rsidRDefault="00223F72" w:rsidP="008C79BB">
      <w:pPr>
        <w:spacing w:line="360" w:lineRule="auto"/>
        <w:jc w:val="center"/>
        <w:rPr>
          <w:rFonts w:eastAsia="黑体"/>
          <w:b/>
          <w:bCs/>
          <w:sz w:val="28"/>
        </w:rPr>
      </w:pPr>
      <w:r w:rsidRPr="000F5FD3">
        <w:rPr>
          <w:rFonts w:eastAsia="黑体"/>
          <w:b/>
          <w:bCs/>
          <w:sz w:val="28"/>
        </w:rPr>
        <w:t>第</w:t>
      </w:r>
      <w:r w:rsidR="001F49C4" w:rsidRPr="000F5FD3">
        <w:rPr>
          <w:rFonts w:eastAsia="黑体"/>
          <w:b/>
          <w:bCs/>
          <w:sz w:val="28"/>
        </w:rPr>
        <w:t>十一</w:t>
      </w:r>
      <w:r w:rsidR="009D499C" w:rsidRPr="000F5FD3">
        <w:rPr>
          <w:rFonts w:eastAsia="黑体"/>
          <w:b/>
          <w:bCs/>
          <w:sz w:val="28"/>
        </w:rPr>
        <w:t>章</w:t>
      </w:r>
      <w:r w:rsidR="00553F93" w:rsidRPr="000F5FD3">
        <w:rPr>
          <w:rFonts w:eastAsia="黑体"/>
          <w:b/>
          <w:bCs/>
          <w:sz w:val="28"/>
        </w:rPr>
        <w:t xml:space="preserve">  </w:t>
      </w:r>
      <w:r w:rsidR="009D499C" w:rsidRPr="000F5FD3">
        <w:rPr>
          <w:rFonts w:eastAsia="黑体"/>
          <w:b/>
          <w:bCs/>
          <w:sz w:val="28"/>
        </w:rPr>
        <w:t>成本费用控制</w:t>
      </w:r>
    </w:p>
    <w:p w:rsidR="009D499C" w:rsidRPr="000F5FD3" w:rsidRDefault="009D499C" w:rsidP="009D499C">
      <w:pPr>
        <w:spacing w:line="360" w:lineRule="auto"/>
        <w:rPr>
          <w:rFonts w:eastAsia="黑体"/>
          <w:bCs/>
        </w:rPr>
      </w:pPr>
      <w:r w:rsidRPr="000F5FD3">
        <w:rPr>
          <w:rFonts w:eastAsia="黑体"/>
          <w:bCs/>
        </w:rPr>
        <w:t>【本章教学目的和要求】</w:t>
      </w:r>
    </w:p>
    <w:p w:rsidR="009D499C" w:rsidRPr="000F5FD3" w:rsidRDefault="009D499C" w:rsidP="009D499C">
      <w:pPr>
        <w:widowControl/>
        <w:spacing w:line="360" w:lineRule="auto"/>
        <w:ind w:firstLineChars="200" w:firstLine="420"/>
        <w:jc w:val="left"/>
      </w:pPr>
      <w:r w:rsidRPr="000F5FD3">
        <w:t>1.</w:t>
      </w:r>
      <w:r w:rsidRPr="000F5FD3">
        <w:t>企业通过成本费用业务流程，使发生的成本费用合理、合法、合</w:t>
      </w:r>
      <w:proofErr w:type="gramStart"/>
      <w:r w:rsidRPr="000F5FD3">
        <w:t>规</w:t>
      </w:r>
      <w:proofErr w:type="gramEnd"/>
      <w:r w:rsidRPr="000F5FD3">
        <w:t>，从而更好的降低成本费用的支出，提高企业经济效益。</w:t>
      </w:r>
    </w:p>
    <w:p w:rsidR="009D499C" w:rsidRPr="000F5FD3" w:rsidRDefault="009D499C" w:rsidP="009D499C">
      <w:pPr>
        <w:widowControl/>
        <w:spacing w:line="360" w:lineRule="auto"/>
        <w:ind w:firstLineChars="200" w:firstLine="420"/>
        <w:jc w:val="left"/>
      </w:pPr>
      <w:r w:rsidRPr="000F5FD3">
        <w:t>2.</w:t>
      </w:r>
      <w:r w:rsidRPr="000F5FD3">
        <w:t>了解掌握成本费用业务的关键风险。</w:t>
      </w:r>
    </w:p>
    <w:p w:rsidR="009D499C" w:rsidRPr="008C79BB" w:rsidRDefault="009D499C" w:rsidP="008C79BB">
      <w:pPr>
        <w:widowControl/>
        <w:spacing w:line="360" w:lineRule="auto"/>
        <w:ind w:firstLineChars="200" w:firstLine="420"/>
        <w:jc w:val="left"/>
      </w:pPr>
      <w:r w:rsidRPr="000F5FD3">
        <w:t>3.</w:t>
      </w:r>
      <w:r w:rsidRPr="000F5FD3">
        <w:t>了解掌握成本费用业务风险常用控制</w:t>
      </w:r>
    </w:p>
    <w:p w:rsidR="009D499C" w:rsidRPr="00E36E97" w:rsidRDefault="009D499C" w:rsidP="009D499C">
      <w:pPr>
        <w:spacing w:line="360" w:lineRule="auto"/>
        <w:jc w:val="center"/>
        <w:rPr>
          <w:rFonts w:eastAsia="黑体"/>
          <w:b/>
          <w:bCs/>
          <w:sz w:val="28"/>
        </w:rPr>
      </w:pPr>
      <w:r w:rsidRPr="00E36E97">
        <w:rPr>
          <w:rFonts w:eastAsia="黑体"/>
          <w:b/>
          <w:bCs/>
          <w:sz w:val="28"/>
        </w:rPr>
        <w:t>第一节</w:t>
      </w:r>
      <w:r w:rsidRPr="00E36E97">
        <w:rPr>
          <w:rFonts w:eastAsia="黑体"/>
          <w:b/>
          <w:bCs/>
          <w:sz w:val="28"/>
        </w:rPr>
        <w:t xml:space="preserve"> </w:t>
      </w:r>
      <w:r w:rsidRPr="00E36E97">
        <w:rPr>
          <w:rFonts w:eastAsia="黑体"/>
          <w:b/>
          <w:bCs/>
          <w:sz w:val="28"/>
        </w:rPr>
        <w:t>成本费用业务概述</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lastRenderedPageBreak/>
        <w:t>一、设计试制阶段的成本费用控制</w:t>
      </w:r>
    </w:p>
    <w:p w:rsidR="009D499C" w:rsidRPr="000F5FD3" w:rsidRDefault="009D499C" w:rsidP="009D499C">
      <w:pPr>
        <w:adjustRightInd w:val="0"/>
        <w:snapToGrid w:val="0"/>
        <w:spacing w:line="360" w:lineRule="auto"/>
        <w:ind w:firstLineChars="200" w:firstLine="420"/>
      </w:pPr>
      <w:r w:rsidRPr="000F5FD3">
        <w:t>二、产品生产阶段的成本费用控制</w:t>
      </w:r>
    </w:p>
    <w:p w:rsidR="009D499C" w:rsidRPr="000F5FD3" w:rsidRDefault="009D499C" w:rsidP="009D499C">
      <w:pPr>
        <w:adjustRightInd w:val="0"/>
        <w:snapToGrid w:val="0"/>
        <w:spacing w:line="360" w:lineRule="auto"/>
        <w:ind w:firstLineChars="200" w:firstLine="420"/>
      </w:pPr>
      <w:r w:rsidRPr="000F5FD3">
        <w:t>三、期间费用及其他费用控制</w:t>
      </w:r>
    </w:p>
    <w:p w:rsidR="009D499C" w:rsidRPr="000F5FD3" w:rsidRDefault="000F5FD3" w:rsidP="009D499C">
      <w:pPr>
        <w:spacing w:line="360" w:lineRule="auto"/>
        <w:rPr>
          <w:rFonts w:eastAsia="黑体"/>
          <w:bCs/>
        </w:rPr>
      </w:pPr>
      <w:r w:rsidRPr="000F5FD3">
        <w:rPr>
          <w:rFonts w:eastAsia="黑体"/>
          <w:bCs/>
        </w:rPr>
        <w:t>【重点、难点】</w:t>
      </w:r>
    </w:p>
    <w:p w:rsidR="009D499C" w:rsidRPr="008C79BB" w:rsidRDefault="009D499C" w:rsidP="008C79BB">
      <w:pPr>
        <w:adjustRightInd w:val="0"/>
        <w:snapToGrid w:val="0"/>
        <w:spacing w:line="360" w:lineRule="auto"/>
        <w:ind w:firstLineChars="200" w:firstLine="420"/>
      </w:pPr>
      <w:r w:rsidRPr="000F5FD3">
        <w:t>一、相关成本费用的控制</w:t>
      </w:r>
    </w:p>
    <w:p w:rsidR="009D499C" w:rsidRPr="00E36E97" w:rsidRDefault="009D499C" w:rsidP="009D499C">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Pr="00E36E97">
        <w:rPr>
          <w:rFonts w:eastAsia="黑体"/>
          <w:b/>
          <w:bCs/>
          <w:sz w:val="28"/>
        </w:rPr>
        <w:t>成本费用业务关键风险</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一、审批</w:t>
      </w:r>
    </w:p>
    <w:p w:rsidR="009D499C" w:rsidRPr="000F5FD3" w:rsidRDefault="009D499C" w:rsidP="009D499C">
      <w:pPr>
        <w:adjustRightInd w:val="0"/>
        <w:snapToGrid w:val="0"/>
        <w:spacing w:line="360" w:lineRule="auto"/>
        <w:ind w:firstLineChars="200" w:firstLine="420"/>
      </w:pPr>
      <w:r w:rsidRPr="000F5FD3">
        <w:t>二、分解</w:t>
      </w:r>
    </w:p>
    <w:p w:rsidR="009D499C" w:rsidRPr="000F5FD3" w:rsidRDefault="009D499C" w:rsidP="009D499C">
      <w:pPr>
        <w:adjustRightInd w:val="0"/>
        <w:snapToGrid w:val="0"/>
        <w:spacing w:line="360" w:lineRule="auto"/>
        <w:ind w:firstLineChars="200" w:firstLine="420"/>
      </w:pPr>
      <w:r w:rsidRPr="000F5FD3">
        <w:t>三、执行</w:t>
      </w:r>
    </w:p>
    <w:p w:rsidR="009D499C" w:rsidRPr="000F5FD3" w:rsidRDefault="009D499C" w:rsidP="009D499C">
      <w:pPr>
        <w:adjustRightInd w:val="0"/>
        <w:snapToGrid w:val="0"/>
        <w:spacing w:line="360" w:lineRule="auto"/>
        <w:ind w:firstLineChars="200" w:firstLine="420"/>
      </w:pPr>
      <w:r w:rsidRPr="000F5FD3">
        <w:t>四、签批与审批</w:t>
      </w:r>
    </w:p>
    <w:p w:rsidR="009D499C" w:rsidRPr="000F5FD3" w:rsidRDefault="009D499C" w:rsidP="009D499C">
      <w:pPr>
        <w:adjustRightInd w:val="0"/>
        <w:snapToGrid w:val="0"/>
        <w:spacing w:line="360" w:lineRule="auto"/>
        <w:ind w:firstLineChars="200" w:firstLine="420"/>
      </w:pPr>
      <w:r w:rsidRPr="000F5FD3">
        <w:t>五、分摊</w:t>
      </w:r>
    </w:p>
    <w:p w:rsidR="009D499C" w:rsidRPr="000F5FD3" w:rsidRDefault="009D499C" w:rsidP="009D499C">
      <w:pPr>
        <w:adjustRightInd w:val="0"/>
        <w:snapToGrid w:val="0"/>
        <w:spacing w:line="360" w:lineRule="auto"/>
        <w:ind w:firstLineChars="200" w:firstLine="420"/>
      </w:pPr>
      <w:r w:rsidRPr="000F5FD3">
        <w:t>六、计提</w:t>
      </w:r>
    </w:p>
    <w:p w:rsidR="009D499C" w:rsidRPr="000F5FD3" w:rsidRDefault="009D499C" w:rsidP="009D499C">
      <w:pPr>
        <w:adjustRightInd w:val="0"/>
        <w:snapToGrid w:val="0"/>
        <w:spacing w:line="360" w:lineRule="auto"/>
        <w:ind w:firstLineChars="200" w:firstLine="420"/>
      </w:pPr>
      <w:r w:rsidRPr="000F5FD3">
        <w:t>七、审核</w:t>
      </w:r>
    </w:p>
    <w:p w:rsidR="009D499C" w:rsidRPr="000F5FD3" w:rsidRDefault="009D499C" w:rsidP="009D499C">
      <w:pPr>
        <w:adjustRightInd w:val="0"/>
        <w:snapToGrid w:val="0"/>
        <w:spacing w:line="360" w:lineRule="auto"/>
        <w:ind w:firstLineChars="200" w:firstLine="420"/>
      </w:pPr>
      <w:r w:rsidRPr="000F5FD3">
        <w:t>八、记账</w:t>
      </w:r>
    </w:p>
    <w:p w:rsidR="009D499C" w:rsidRPr="000F5FD3" w:rsidRDefault="009D499C" w:rsidP="009D499C">
      <w:pPr>
        <w:adjustRightInd w:val="0"/>
        <w:snapToGrid w:val="0"/>
        <w:spacing w:line="360" w:lineRule="auto"/>
        <w:ind w:firstLineChars="200" w:firstLine="420"/>
      </w:pPr>
      <w:r w:rsidRPr="000F5FD3">
        <w:t>九、核对</w:t>
      </w:r>
    </w:p>
    <w:p w:rsidR="009D499C" w:rsidRPr="000F5FD3" w:rsidRDefault="009D499C" w:rsidP="009D499C">
      <w:pPr>
        <w:adjustRightInd w:val="0"/>
        <w:snapToGrid w:val="0"/>
        <w:spacing w:line="360" w:lineRule="auto"/>
        <w:ind w:firstLineChars="200" w:firstLine="420"/>
      </w:pPr>
      <w:r w:rsidRPr="000F5FD3">
        <w:t>十、比较</w:t>
      </w:r>
    </w:p>
    <w:p w:rsidR="009D499C" w:rsidRPr="000F5FD3" w:rsidRDefault="000F5FD3" w:rsidP="009D499C">
      <w:pPr>
        <w:spacing w:line="360" w:lineRule="auto"/>
        <w:rPr>
          <w:rFonts w:eastAsia="黑体"/>
          <w:bCs/>
        </w:rPr>
      </w:pPr>
      <w:r w:rsidRPr="000F5FD3">
        <w:rPr>
          <w:rFonts w:eastAsia="黑体"/>
          <w:bCs/>
        </w:rPr>
        <w:t>【重点、难点】</w:t>
      </w:r>
    </w:p>
    <w:p w:rsidR="009D499C" w:rsidRPr="008C79BB" w:rsidRDefault="009D499C" w:rsidP="008C79BB">
      <w:pPr>
        <w:adjustRightInd w:val="0"/>
        <w:snapToGrid w:val="0"/>
        <w:spacing w:line="360" w:lineRule="auto"/>
        <w:ind w:firstLineChars="200" w:firstLine="420"/>
      </w:pPr>
      <w:r w:rsidRPr="000F5FD3">
        <w:t>成本费用业务关键风险</w:t>
      </w:r>
    </w:p>
    <w:p w:rsidR="009D499C" w:rsidRPr="00E36E97" w:rsidRDefault="009D499C" w:rsidP="009D499C">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Pr="00E36E97">
        <w:rPr>
          <w:rFonts w:eastAsia="黑体"/>
          <w:b/>
          <w:bCs/>
          <w:sz w:val="28"/>
        </w:rPr>
        <w:t>成本费用业务风险常用控制</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一、成本费用业务内部控制目标</w:t>
      </w:r>
    </w:p>
    <w:p w:rsidR="009D499C" w:rsidRPr="000F5FD3" w:rsidRDefault="009D499C" w:rsidP="009D499C">
      <w:pPr>
        <w:adjustRightInd w:val="0"/>
        <w:snapToGrid w:val="0"/>
        <w:spacing w:line="360" w:lineRule="auto"/>
        <w:ind w:firstLineChars="200" w:firstLine="420"/>
      </w:pPr>
      <w:r w:rsidRPr="000F5FD3">
        <w:t>二、成本费用业务常用内部控制措施</w:t>
      </w:r>
    </w:p>
    <w:p w:rsidR="009D499C" w:rsidRPr="000F5FD3" w:rsidRDefault="000F5FD3" w:rsidP="009D499C">
      <w:pPr>
        <w:spacing w:line="360" w:lineRule="auto"/>
        <w:rPr>
          <w:rFonts w:eastAsia="黑体"/>
          <w:bCs/>
        </w:rPr>
      </w:pPr>
      <w:r w:rsidRPr="000F5FD3">
        <w:rPr>
          <w:rFonts w:eastAsia="黑体"/>
          <w:bCs/>
        </w:rPr>
        <w:t>【重点、难点】</w:t>
      </w:r>
    </w:p>
    <w:p w:rsidR="009D499C" w:rsidRPr="008C79BB" w:rsidRDefault="009D499C" w:rsidP="008C79BB">
      <w:pPr>
        <w:adjustRightInd w:val="0"/>
        <w:snapToGrid w:val="0"/>
        <w:spacing w:line="360" w:lineRule="auto"/>
        <w:ind w:firstLineChars="200" w:firstLine="420"/>
      </w:pPr>
      <w:r w:rsidRPr="000F5FD3">
        <w:t>成本费用业务常用内部控制措施</w:t>
      </w:r>
    </w:p>
    <w:p w:rsidR="009D499C" w:rsidRPr="00E36E97" w:rsidRDefault="009D499C" w:rsidP="009D499C">
      <w:pPr>
        <w:spacing w:line="360" w:lineRule="auto"/>
        <w:jc w:val="center"/>
        <w:rPr>
          <w:rFonts w:eastAsia="黑体"/>
          <w:b/>
          <w:bCs/>
          <w:sz w:val="28"/>
        </w:rPr>
      </w:pPr>
      <w:r w:rsidRPr="00E36E97">
        <w:rPr>
          <w:rFonts w:eastAsia="黑体"/>
          <w:b/>
          <w:bCs/>
          <w:sz w:val="28"/>
        </w:rPr>
        <w:t>第四节</w:t>
      </w:r>
      <w:r w:rsidRPr="00E36E97">
        <w:rPr>
          <w:rFonts w:eastAsia="黑体"/>
          <w:b/>
          <w:bCs/>
          <w:sz w:val="28"/>
        </w:rPr>
        <w:t xml:space="preserve"> </w:t>
      </w:r>
      <w:r w:rsidRPr="00E36E97">
        <w:rPr>
          <w:rFonts w:eastAsia="黑体"/>
          <w:b/>
          <w:bCs/>
          <w:sz w:val="28"/>
        </w:rPr>
        <w:t>成本费用业务内部控制案例分析</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企业成本费用内部控制流程及成本费用内部控制案例分析</w:t>
      </w:r>
    </w:p>
    <w:p w:rsidR="009D499C" w:rsidRPr="000F5FD3" w:rsidRDefault="000F5FD3" w:rsidP="009D499C">
      <w:pPr>
        <w:spacing w:line="360" w:lineRule="auto"/>
        <w:rPr>
          <w:rFonts w:eastAsia="黑体"/>
          <w:bCs/>
        </w:rPr>
      </w:pPr>
      <w:r w:rsidRPr="000F5FD3">
        <w:rPr>
          <w:rFonts w:eastAsia="黑体"/>
          <w:bCs/>
        </w:rPr>
        <w:t>【重点、难点】</w:t>
      </w:r>
    </w:p>
    <w:p w:rsidR="009D499C" w:rsidRPr="008C79BB" w:rsidRDefault="009D499C" w:rsidP="008C79BB">
      <w:pPr>
        <w:adjustRightInd w:val="0"/>
        <w:snapToGrid w:val="0"/>
        <w:spacing w:line="360" w:lineRule="auto"/>
        <w:ind w:firstLineChars="200" w:firstLine="420"/>
      </w:pPr>
      <w:r w:rsidRPr="000F5FD3">
        <w:t>了解企业内部控制的实际做法</w:t>
      </w:r>
    </w:p>
    <w:p w:rsidR="009D499C" w:rsidRPr="008C79BB" w:rsidRDefault="00223F72" w:rsidP="008C79BB">
      <w:pPr>
        <w:spacing w:line="360" w:lineRule="auto"/>
        <w:jc w:val="center"/>
        <w:rPr>
          <w:rFonts w:eastAsia="黑体"/>
          <w:b/>
          <w:bCs/>
          <w:sz w:val="28"/>
        </w:rPr>
      </w:pPr>
      <w:r w:rsidRPr="000F5FD3">
        <w:rPr>
          <w:rFonts w:eastAsia="黑体"/>
          <w:b/>
          <w:bCs/>
          <w:sz w:val="28"/>
        </w:rPr>
        <w:t>第十</w:t>
      </w:r>
      <w:r w:rsidR="001F49C4" w:rsidRPr="000F5FD3">
        <w:rPr>
          <w:rFonts w:eastAsia="黑体"/>
          <w:b/>
          <w:bCs/>
          <w:sz w:val="28"/>
        </w:rPr>
        <w:t>二</w:t>
      </w:r>
      <w:r w:rsidR="009D499C" w:rsidRPr="000F5FD3">
        <w:rPr>
          <w:rFonts w:eastAsia="黑体"/>
          <w:b/>
          <w:bCs/>
          <w:sz w:val="28"/>
        </w:rPr>
        <w:t>章</w:t>
      </w:r>
      <w:r w:rsidR="00553F93" w:rsidRPr="000F5FD3">
        <w:rPr>
          <w:rFonts w:eastAsia="黑体"/>
          <w:b/>
          <w:bCs/>
          <w:sz w:val="28"/>
        </w:rPr>
        <w:t xml:space="preserve">  </w:t>
      </w:r>
      <w:r w:rsidR="009D499C" w:rsidRPr="000F5FD3">
        <w:rPr>
          <w:rFonts w:eastAsia="黑体"/>
          <w:b/>
          <w:bCs/>
          <w:sz w:val="28"/>
        </w:rPr>
        <w:t>销售控制</w:t>
      </w:r>
    </w:p>
    <w:p w:rsidR="009D499C" w:rsidRPr="000F5FD3" w:rsidRDefault="009D499C" w:rsidP="009D499C">
      <w:pPr>
        <w:spacing w:line="360" w:lineRule="auto"/>
        <w:rPr>
          <w:rFonts w:eastAsia="黑体"/>
          <w:bCs/>
        </w:rPr>
      </w:pPr>
      <w:r w:rsidRPr="000F5FD3">
        <w:rPr>
          <w:rFonts w:eastAsia="黑体"/>
          <w:bCs/>
        </w:rPr>
        <w:lastRenderedPageBreak/>
        <w:t>【本章教学目的和要求】</w:t>
      </w:r>
    </w:p>
    <w:p w:rsidR="009D499C" w:rsidRPr="000F5FD3" w:rsidRDefault="009D499C" w:rsidP="009D499C">
      <w:pPr>
        <w:widowControl/>
        <w:spacing w:line="360" w:lineRule="auto"/>
        <w:ind w:firstLineChars="200" w:firstLine="420"/>
        <w:jc w:val="left"/>
      </w:pPr>
      <w:r w:rsidRPr="000F5FD3">
        <w:t>1.</w:t>
      </w:r>
      <w:r w:rsidRPr="000F5FD3">
        <w:t>通过销售业务流程，在相当程度上稳健确保企业不断加大销售力度、拓宽销售渠道、扩大市场的占有，实现销售的稳增长。</w:t>
      </w:r>
    </w:p>
    <w:p w:rsidR="009D499C" w:rsidRPr="000F5FD3" w:rsidRDefault="009D499C" w:rsidP="009D499C">
      <w:pPr>
        <w:widowControl/>
        <w:spacing w:line="360" w:lineRule="auto"/>
        <w:ind w:firstLineChars="200" w:firstLine="420"/>
        <w:jc w:val="left"/>
      </w:pPr>
      <w:r w:rsidRPr="000F5FD3">
        <w:t>2.</w:t>
      </w:r>
      <w:r w:rsidRPr="000F5FD3">
        <w:t>了解掌握销售业务的关键风险。</w:t>
      </w:r>
    </w:p>
    <w:p w:rsidR="009D499C" w:rsidRPr="008C79BB" w:rsidRDefault="009D499C" w:rsidP="008C79BB">
      <w:pPr>
        <w:widowControl/>
        <w:spacing w:line="360" w:lineRule="auto"/>
        <w:ind w:firstLineChars="200" w:firstLine="420"/>
        <w:jc w:val="left"/>
      </w:pPr>
      <w:r w:rsidRPr="000F5FD3">
        <w:t>3.</w:t>
      </w:r>
      <w:r w:rsidRPr="000F5FD3">
        <w:t>了解掌握销售业务风险常用控制</w:t>
      </w:r>
    </w:p>
    <w:p w:rsidR="009D499C" w:rsidRPr="00E36E97" w:rsidRDefault="009D499C" w:rsidP="009D499C">
      <w:pPr>
        <w:spacing w:line="360" w:lineRule="auto"/>
        <w:jc w:val="center"/>
        <w:rPr>
          <w:rFonts w:eastAsia="黑体"/>
          <w:b/>
          <w:bCs/>
          <w:sz w:val="28"/>
        </w:rPr>
      </w:pPr>
      <w:r w:rsidRPr="00E36E97">
        <w:rPr>
          <w:rFonts w:eastAsia="黑体"/>
          <w:b/>
          <w:bCs/>
          <w:sz w:val="28"/>
        </w:rPr>
        <w:t>第一节</w:t>
      </w:r>
      <w:r w:rsidRPr="00E36E97">
        <w:rPr>
          <w:rFonts w:eastAsia="黑体"/>
          <w:b/>
          <w:bCs/>
          <w:sz w:val="28"/>
        </w:rPr>
        <w:t xml:space="preserve"> </w:t>
      </w:r>
      <w:r w:rsidRPr="00E36E97">
        <w:rPr>
          <w:rFonts w:eastAsia="黑体"/>
          <w:b/>
          <w:bCs/>
          <w:sz w:val="28"/>
        </w:rPr>
        <w:t>销售业务概述</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一、接受客户订单</w:t>
      </w:r>
    </w:p>
    <w:p w:rsidR="009D499C" w:rsidRPr="000F5FD3" w:rsidRDefault="009D499C" w:rsidP="009D499C">
      <w:pPr>
        <w:adjustRightInd w:val="0"/>
        <w:snapToGrid w:val="0"/>
        <w:spacing w:line="360" w:lineRule="auto"/>
        <w:ind w:firstLineChars="200" w:firstLine="420"/>
      </w:pPr>
      <w:r w:rsidRPr="000F5FD3">
        <w:t>二、与客户签订合同</w:t>
      </w:r>
    </w:p>
    <w:p w:rsidR="009D499C" w:rsidRPr="000F5FD3" w:rsidRDefault="009D499C" w:rsidP="009D499C">
      <w:pPr>
        <w:adjustRightInd w:val="0"/>
        <w:snapToGrid w:val="0"/>
        <w:spacing w:line="360" w:lineRule="auto"/>
        <w:ind w:firstLineChars="200" w:firstLine="420"/>
      </w:pPr>
      <w:r w:rsidRPr="000F5FD3">
        <w:t>三、货物发送与运输</w:t>
      </w:r>
    </w:p>
    <w:p w:rsidR="009D499C" w:rsidRPr="000F5FD3" w:rsidRDefault="009D499C" w:rsidP="009D499C">
      <w:pPr>
        <w:adjustRightInd w:val="0"/>
        <w:snapToGrid w:val="0"/>
        <w:spacing w:line="360" w:lineRule="auto"/>
        <w:ind w:firstLineChars="200" w:firstLine="420"/>
      </w:pPr>
      <w:r w:rsidRPr="000F5FD3">
        <w:t>四、收取款项</w:t>
      </w:r>
    </w:p>
    <w:p w:rsidR="009D499C" w:rsidRPr="000F5FD3" w:rsidRDefault="009D499C" w:rsidP="009D499C">
      <w:pPr>
        <w:adjustRightInd w:val="0"/>
        <w:snapToGrid w:val="0"/>
        <w:spacing w:line="360" w:lineRule="auto"/>
        <w:ind w:firstLineChars="200" w:firstLine="420"/>
      </w:pPr>
      <w:r w:rsidRPr="000F5FD3">
        <w:t>五、信用管理</w:t>
      </w:r>
    </w:p>
    <w:p w:rsidR="009D499C" w:rsidRPr="000F5FD3" w:rsidRDefault="009D499C" w:rsidP="009D499C">
      <w:pPr>
        <w:adjustRightInd w:val="0"/>
        <w:snapToGrid w:val="0"/>
        <w:spacing w:line="360" w:lineRule="auto"/>
        <w:ind w:firstLineChars="200" w:firstLine="420"/>
      </w:pPr>
      <w:r w:rsidRPr="000F5FD3">
        <w:t>六、销售</w:t>
      </w:r>
      <w:proofErr w:type="gramStart"/>
      <w:r w:rsidRPr="000F5FD3">
        <w:t>退回与折让</w:t>
      </w:r>
      <w:proofErr w:type="gramEnd"/>
    </w:p>
    <w:p w:rsidR="009D499C" w:rsidRPr="000F5FD3" w:rsidRDefault="000F5FD3" w:rsidP="009D499C">
      <w:pPr>
        <w:spacing w:line="360" w:lineRule="auto"/>
        <w:rPr>
          <w:rFonts w:eastAsia="黑体"/>
          <w:bCs/>
        </w:rPr>
      </w:pPr>
      <w:r w:rsidRPr="000F5FD3">
        <w:rPr>
          <w:rFonts w:eastAsia="黑体"/>
          <w:bCs/>
        </w:rPr>
        <w:t>【重点、难点】</w:t>
      </w:r>
    </w:p>
    <w:p w:rsidR="009D499C" w:rsidRPr="008C79BB" w:rsidRDefault="009D499C" w:rsidP="008C79BB">
      <w:pPr>
        <w:adjustRightInd w:val="0"/>
        <w:snapToGrid w:val="0"/>
        <w:spacing w:line="360" w:lineRule="auto"/>
        <w:ind w:firstLineChars="200" w:firstLine="420"/>
      </w:pPr>
      <w:r w:rsidRPr="000F5FD3">
        <w:t>合同签订与信用管理</w:t>
      </w:r>
    </w:p>
    <w:p w:rsidR="009D499C" w:rsidRPr="00E36E97" w:rsidRDefault="009D499C" w:rsidP="009D499C">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Pr="00E36E97">
        <w:rPr>
          <w:rFonts w:eastAsia="黑体"/>
          <w:b/>
          <w:bCs/>
          <w:sz w:val="28"/>
        </w:rPr>
        <w:t>销售业务关键风险</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一、销售计划管理</w:t>
      </w:r>
    </w:p>
    <w:p w:rsidR="009D499C" w:rsidRPr="000F5FD3" w:rsidRDefault="009D499C" w:rsidP="009D499C">
      <w:pPr>
        <w:adjustRightInd w:val="0"/>
        <w:snapToGrid w:val="0"/>
        <w:spacing w:line="360" w:lineRule="auto"/>
        <w:ind w:firstLineChars="200" w:firstLine="420"/>
      </w:pPr>
      <w:r w:rsidRPr="000F5FD3">
        <w:t>二、客户开发与信用管理</w:t>
      </w:r>
    </w:p>
    <w:p w:rsidR="009D499C" w:rsidRPr="000F5FD3" w:rsidRDefault="009D499C" w:rsidP="009D499C">
      <w:pPr>
        <w:adjustRightInd w:val="0"/>
        <w:snapToGrid w:val="0"/>
        <w:spacing w:line="360" w:lineRule="auto"/>
        <w:ind w:firstLineChars="200" w:firstLine="420"/>
      </w:pPr>
      <w:r w:rsidRPr="000F5FD3">
        <w:t>三、销售定价</w:t>
      </w:r>
    </w:p>
    <w:p w:rsidR="009D499C" w:rsidRPr="000F5FD3" w:rsidRDefault="009D499C" w:rsidP="009D499C">
      <w:pPr>
        <w:adjustRightInd w:val="0"/>
        <w:snapToGrid w:val="0"/>
        <w:spacing w:line="360" w:lineRule="auto"/>
        <w:ind w:firstLineChars="200" w:firstLine="420"/>
      </w:pPr>
      <w:r w:rsidRPr="000F5FD3">
        <w:t>四、订立销售合同</w:t>
      </w:r>
    </w:p>
    <w:p w:rsidR="009D499C" w:rsidRPr="000F5FD3" w:rsidRDefault="009D499C" w:rsidP="009D499C">
      <w:pPr>
        <w:adjustRightInd w:val="0"/>
        <w:snapToGrid w:val="0"/>
        <w:spacing w:line="360" w:lineRule="auto"/>
        <w:ind w:firstLineChars="200" w:firstLine="420"/>
      </w:pPr>
      <w:r w:rsidRPr="000F5FD3">
        <w:t>五、发货</w:t>
      </w:r>
    </w:p>
    <w:p w:rsidR="009D499C" w:rsidRPr="000F5FD3" w:rsidRDefault="009D499C" w:rsidP="009D499C">
      <w:pPr>
        <w:adjustRightInd w:val="0"/>
        <w:snapToGrid w:val="0"/>
        <w:spacing w:line="360" w:lineRule="auto"/>
        <w:ind w:firstLineChars="200" w:firstLine="420"/>
      </w:pPr>
      <w:r w:rsidRPr="000F5FD3">
        <w:t>六、收款</w:t>
      </w:r>
    </w:p>
    <w:p w:rsidR="009D499C" w:rsidRPr="000F5FD3" w:rsidRDefault="009D499C" w:rsidP="009D499C">
      <w:pPr>
        <w:adjustRightInd w:val="0"/>
        <w:snapToGrid w:val="0"/>
        <w:spacing w:line="360" w:lineRule="auto"/>
        <w:ind w:firstLineChars="200" w:firstLine="420"/>
      </w:pPr>
      <w:r w:rsidRPr="000F5FD3">
        <w:t>七、客户服务</w:t>
      </w:r>
    </w:p>
    <w:p w:rsidR="009D499C" w:rsidRPr="000F5FD3" w:rsidRDefault="009D499C" w:rsidP="009D499C">
      <w:pPr>
        <w:adjustRightInd w:val="0"/>
        <w:snapToGrid w:val="0"/>
        <w:spacing w:line="360" w:lineRule="auto"/>
        <w:ind w:firstLineChars="200" w:firstLine="420"/>
      </w:pPr>
      <w:r w:rsidRPr="000F5FD3">
        <w:t>八、会计系统控制</w:t>
      </w:r>
    </w:p>
    <w:p w:rsidR="009D499C" w:rsidRPr="000F5FD3" w:rsidRDefault="000F5FD3" w:rsidP="009D499C">
      <w:pPr>
        <w:spacing w:line="360" w:lineRule="auto"/>
        <w:rPr>
          <w:rFonts w:eastAsia="黑体"/>
          <w:bCs/>
        </w:rPr>
      </w:pPr>
      <w:r w:rsidRPr="000F5FD3">
        <w:rPr>
          <w:rFonts w:eastAsia="黑体"/>
          <w:bCs/>
        </w:rPr>
        <w:t>【重点、难点】</w:t>
      </w:r>
    </w:p>
    <w:p w:rsidR="009D499C" w:rsidRPr="000F5FD3" w:rsidRDefault="009D499C" w:rsidP="009D499C">
      <w:pPr>
        <w:adjustRightInd w:val="0"/>
        <w:snapToGrid w:val="0"/>
        <w:spacing w:line="360" w:lineRule="auto"/>
        <w:ind w:firstLineChars="200" w:firstLine="420"/>
      </w:pPr>
      <w:r w:rsidRPr="000F5FD3">
        <w:t>销售业务关键风险</w:t>
      </w:r>
    </w:p>
    <w:p w:rsidR="009D499C" w:rsidRPr="000F5FD3" w:rsidRDefault="009D499C" w:rsidP="009D499C">
      <w:pPr>
        <w:adjustRightInd w:val="0"/>
        <w:snapToGrid w:val="0"/>
        <w:spacing w:line="360" w:lineRule="auto"/>
        <w:ind w:firstLine="420"/>
        <w:rPr>
          <w:b/>
        </w:rPr>
      </w:pPr>
    </w:p>
    <w:p w:rsidR="009D499C" w:rsidRPr="00E36E97" w:rsidRDefault="009D499C" w:rsidP="009D499C">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Pr="00E36E97">
        <w:rPr>
          <w:rFonts w:eastAsia="黑体"/>
          <w:b/>
          <w:bCs/>
          <w:sz w:val="28"/>
        </w:rPr>
        <w:t>销售业务风险常用控制</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一、销售业务内部控制目标</w:t>
      </w:r>
    </w:p>
    <w:p w:rsidR="009D499C" w:rsidRPr="000F5FD3" w:rsidRDefault="009D499C" w:rsidP="009D499C">
      <w:pPr>
        <w:adjustRightInd w:val="0"/>
        <w:snapToGrid w:val="0"/>
        <w:spacing w:line="360" w:lineRule="auto"/>
        <w:ind w:firstLineChars="200" w:firstLine="420"/>
      </w:pPr>
      <w:r w:rsidRPr="000F5FD3">
        <w:lastRenderedPageBreak/>
        <w:t>二、销售业务常用内部控制措施</w:t>
      </w:r>
    </w:p>
    <w:p w:rsidR="009D499C" w:rsidRPr="000F5FD3" w:rsidRDefault="000F5FD3" w:rsidP="009D499C">
      <w:pPr>
        <w:spacing w:line="360" w:lineRule="auto"/>
        <w:rPr>
          <w:rFonts w:eastAsia="黑体"/>
          <w:bCs/>
        </w:rPr>
      </w:pPr>
      <w:r w:rsidRPr="000F5FD3">
        <w:rPr>
          <w:rFonts w:eastAsia="黑体"/>
          <w:bCs/>
        </w:rPr>
        <w:t>【重点、难点】</w:t>
      </w:r>
    </w:p>
    <w:p w:rsidR="009D499C" w:rsidRPr="008C79BB" w:rsidRDefault="009D499C" w:rsidP="008C79BB">
      <w:pPr>
        <w:adjustRightInd w:val="0"/>
        <w:snapToGrid w:val="0"/>
        <w:spacing w:line="360" w:lineRule="auto"/>
        <w:ind w:firstLineChars="200" w:firstLine="420"/>
      </w:pPr>
      <w:r w:rsidRPr="000F5FD3">
        <w:t>销售业务常用内部控制措施</w:t>
      </w:r>
    </w:p>
    <w:p w:rsidR="009D499C" w:rsidRPr="00E36E97" w:rsidRDefault="009D499C" w:rsidP="009D499C">
      <w:pPr>
        <w:spacing w:line="360" w:lineRule="auto"/>
        <w:jc w:val="center"/>
        <w:rPr>
          <w:rFonts w:eastAsia="黑体"/>
          <w:b/>
          <w:bCs/>
          <w:sz w:val="28"/>
        </w:rPr>
      </w:pPr>
      <w:r w:rsidRPr="00E36E97">
        <w:rPr>
          <w:rFonts w:eastAsia="黑体"/>
          <w:b/>
          <w:bCs/>
          <w:sz w:val="28"/>
        </w:rPr>
        <w:t>第四节</w:t>
      </w:r>
      <w:r w:rsidRPr="00E36E97">
        <w:rPr>
          <w:rFonts w:eastAsia="黑体"/>
          <w:b/>
          <w:bCs/>
          <w:sz w:val="28"/>
        </w:rPr>
        <w:t xml:space="preserve"> </w:t>
      </w:r>
      <w:r w:rsidRPr="00E36E97">
        <w:rPr>
          <w:rFonts w:eastAsia="黑体"/>
          <w:b/>
          <w:bCs/>
          <w:sz w:val="28"/>
        </w:rPr>
        <w:t>销售业务内部控制案例分析</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企业销售业务内部控制流程及销售业务内部控制案例分析</w:t>
      </w:r>
    </w:p>
    <w:p w:rsidR="009D499C" w:rsidRPr="000F5FD3" w:rsidRDefault="000F5FD3" w:rsidP="009D499C">
      <w:pPr>
        <w:spacing w:line="360" w:lineRule="auto"/>
        <w:rPr>
          <w:rFonts w:eastAsia="黑体"/>
          <w:bCs/>
        </w:rPr>
      </w:pPr>
      <w:r w:rsidRPr="000F5FD3">
        <w:rPr>
          <w:rFonts w:eastAsia="黑体"/>
          <w:bCs/>
        </w:rPr>
        <w:t>【重点、难点】</w:t>
      </w:r>
    </w:p>
    <w:p w:rsidR="009D499C" w:rsidRPr="008C79BB" w:rsidRDefault="009D499C" w:rsidP="008C79BB">
      <w:pPr>
        <w:adjustRightInd w:val="0"/>
        <w:snapToGrid w:val="0"/>
        <w:spacing w:line="360" w:lineRule="auto"/>
        <w:ind w:firstLineChars="200" w:firstLine="420"/>
      </w:pPr>
      <w:r w:rsidRPr="000F5FD3">
        <w:t>了解企业内部控制的实际做法</w:t>
      </w:r>
    </w:p>
    <w:p w:rsidR="009D499C" w:rsidRPr="008C79BB" w:rsidRDefault="00223F72" w:rsidP="008C79BB">
      <w:pPr>
        <w:spacing w:line="360" w:lineRule="auto"/>
        <w:jc w:val="center"/>
        <w:rPr>
          <w:rFonts w:eastAsia="黑体"/>
          <w:b/>
          <w:bCs/>
          <w:sz w:val="28"/>
        </w:rPr>
      </w:pPr>
      <w:r w:rsidRPr="000F5FD3">
        <w:rPr>
          <w:rFonts w:eastAsia="黑体"/>
          <w:b/>
          <w:bCs/>
          <w:sz w:val="28"/>
        </w:rPr>
        <w:t>第十</w:t>
      </w:r>
      <w:r w:rsidR="001F49C4" w:rsidRPr="000F5FD3">
        <w:rPr>
          <w:rFonts w:eastAsia="黑体"/>
          <w:b/>
          <w:bCs/>
          <w:sz w:val="28"/>
        </w:rPr>
        <w:t>三</w:t>
      </w:r>
      <w:r w:rsidR="009D499C" w:rsidRPr="000F5FD3">
        <w:rPr>
          <w:rFonts w:eastAsia="黑体"/>
          <w:b/>
          <w:bCs/>
          <w:sz w:val="28"/>
        </w:rPr>
        <w:t>章</w:t>
      </w:r>
      <w:r w:rsidR="00553F93" w:rsidRPr="000F5FD3">
        <w:rPr>
          <w:rFonts w:eastAsia="黑体"/>
          <w:b/>
          <w:bCs/>
          <w:sz w:val="28"/>
        </w:rPr>
        <w:t xml:space="preserve">  </w:t>
      </w:r>
      <w:r w:rsidR="009D499C" w:rsidRPr="000F5FD3">
        <w:rPr>
          <w:rFonts w:eastAsia="黑体"/>
          <w:b/>
          <w:bCs/>
          <w:sz w:val="28"/>
        </w:rPr>
        <w:t>工程项目控制</w:t>
      </w:r>
    </w:p>
    <w:p w:rsidR="009D499C" w:rsidRPr="000F5FD3" w:rsidRDefault="009D499C" w:rsidP="009D499C">
      <w:pPr>
        <w:spacing w:line="360" w:lineRule="auto"/>
        <w:rPr>
          <w:rFonts w:eastAsia="黑体"/>
          <w:bCs/>
        </w:rPr>
      </w:pPr>
      <w:r w:rsidRPr="000F5FD3">
        <w:rPr>
          <w:rFonts w:eastAsia="黑体"/>
          <w:bCs/>
        </w:rPr>
        <w:t>【本章教学目的和要求】</w:t>
      </w:r>
    </w:p>
    <w:p w:rsidR="009D499C" w:rsidRPr="000F5FD3" w:rsidRDefault="009D499C" w:rsidP="009D499C">
      <w:pPr>
        <w:widowControl/>
        <w:spacing w:line="360" w:lineRule="auto"/>
        <w:ind w:firstLineChars="200" w:firstLine="420"/>
        <w:jc w:val="left"/>
      </w:pPr>
      <w:r w:rsidRPr="000F5FD3">
        <w:t>1.</w:t>
      </w:r>
      <w:r w:rsidRPr="000F5FD3">
        <w:t>通过工程项目业务流程，使工程项目合理、合法、合</w:t>
      </w:r>
      <w:proofErr w:type="gramStart"/>
      <w:r w:rsidRPr="000F5FD3">
        <w:t>规</w:t>
      </w:r>
      <w:proofErr w:type="gramEnd"/>
      <w:r w:rsidRPr="000F5FD3">
        <w:t>，规避舞弊行为，从而更好地完成企业投资建设活动，进一步扩大再生产，提高企业的盈利能力。</w:t>
      </w:r>
    </w:p>
    <w:p w:rsidR="009D499C" w:rsidRPr="000F5FD3" w:rsidRDefault="009D499C" w:rsidP="009D499C">
      <w:pPr>
        <w:widowControl/>
        <w:spacing w:line="360" w:lineRule="auto"/>
        <w:ind w:firstLineChars="200" w:firstLine="420"/>
        <w:jc w:val="left"/>
      </w:pPr>
      <w:r w:rsidRPr="000F5FD3">
        <w:t>2.</w:t>
      </w:r>
      <w:r w:rsidRPr="000F5FD3">
        <w:t>了解工程项目业务流程与主要内容</w:t>
      </w:r>
      <w:r w:rsidR="000F5FD3" w:rsidRPr="000F5FD3">
        <w:t>。</w:t>
      </w:r>
    </w:p>
    <w:p w:rsidR="009D499C" w:rsidRPr="000F5FD3" w:rsidRDefault="009D499C" w:rsidP="009D499C">
      <w:pPr>
        <w:widowControl/>
        <w:spacing w:line="360" w:lineRule="auto"/>
        <w:ind w:firstLineChars="200" w:firstLine="420"/>
        <w:jc w:val="left"/>
      </w:pPr>
      <w:r w:rsidRPr="000F5FD3">
        <w:t>3.</w:t>
      </w:r>
      <w:r w:rsidRPr="000F5FD3">
        <w:t>了解掌握工程项目的关键风险。</w:t>
      </w:r>
    </w:p>
    <w:p w:rsidR="009D499C" w:rsidRPr="008C79BB" w:rsidRDefault="009D499C" w:rsidP="008C79BB">
      <w:pPr>
        <w:widowControl/>
        <w:spacing w:line="360" w:lineRule="auto"/>
        <w:ind w:firstLineChars="200" w:firstLine="420"/>
        <w:jc w:val="left"/>
      </w:pPr>
      <w:r w:rsidRPr="000F5FD3">
        <w:t>4.</w:t>
      </w:r>
      <w:r w:rsidRPr="000F5FD3">
        <w:t>了解掌握工程项目风险常用控制</w:t>
      </w:r>
    </w:p>
    <w:p w:rsidR="009D499C" w:rsidRPr="00E36E97" w:rsidRDefault="009D499C" w:rsidP="009D499C">
      <w:pPr>
        <w:spacing w:line="360" w:lineRule="auto"/>
        <w:jc w:val="center"/>
        <w:rPr>
          <w:rFonts w:eastAsia="黑体"/>
          <w:b/>
          <w:bCs/>
          <w:sz w:val="28"/>
        </w:rPr>
      </w:pPr>
      <w:r w:rsidRPr="00E36E97">
        <w:rPr>
          <w:rFonts w:eastAsia="黑体"/>
          <w:b/>
          <w:bCs/>
          <w:sz w:val="28"/>
        </w:rPr>
        <w:t>第一节</w:t>
      </w:r>
      <w:r w:rsidRPr="00E36E97">
        <w:rPr>
          <w:rFonts w:eastAsia="黑体"/>
          <w:b/>
          <w:bCs/>
          <w:sz w:val="28"/>
        </w:rPr>
        <w:t xml:space="preserve"> </w:t>
      </w:r>
      <w:r w:rsidRPr="00E36E97">
        <w:rPr>
          <w:rFonts w:eastAsia="黑体"/>
          <w:b/>
          <w:bCs/>
          <w:sz w:val="28"/>
        </w:rPr>
        <w:t>工程项目业务概述</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一、工程项目业务特点</w:t>
      </w:r>
    </w:p>
    <w:p w:rsidR="009D499C" w:rsidRPr="000F5FD3" w:rsidRDefault="009D499C" w:rsidP="009D499C">
      <w:pPr>
        <w:adjustRightInd w:val="0"/>
        <w:snapToGrid w:val="0"/>
        <w:spacing w:line="360" w:lineRule="auto"/>
        <w:ind w:firstLineChars="200" w:firstLine="420"/>
      </w:pPr>
      <w:r w:rsidRPr="000F5FD3">
        <w:t>二、工程项目业务目标</w:t>
      </w:r>
    </w:p>
    <w:p w:rsidR="009D499C" w:rsidRPr="000F5FD3" w:rsidRDefault="009D499C" w:rsidP="009D499C">
      <w:pPr>
        <w:adjustRightInd w:val="0"/>
        <w:snapToGrid w:val="0"/>
        <w:spacing w:line="360" w:lineRule="auto"/>
        <w:ind w:firstLineChars="200" w:firstLine="420"/>
      </w:pPr>
      <w:r w:rsidRPr="000F5FD3">
        <w:t>三、工程项目业务流程与主要内容</w:t>
      </w:r>
    </w:p>
    <w:p w:rsidR="009D499C" w:rsidRPr="000F5FD3" w:rsidRDefault="000F5FD3" w:rsidP="009D499C">
      <w:pPr>
        <w:spacing w:line="360" w:lineRule="auto"/>
        <w:rPr>
          <w:rFonts w:eastAsia="黑体"/>
          <w:bCs/>
        </w:rPr>
      </w:pPr>
      <w:r w:rsidRPr="000F5FD3">
        <w:rPr>
          <w:rFonts w:eastAsia="黑体"/>
          <w:bCs/>
        </w:rPr>
        <w:t>【重点、难点】</w:t>
      </w:r>
    </w:p>
    <w:p w:rsidR="009D499C" w:rsidRPr="008C79BB" w:rsidRDefault="009D499C" w:rsidP="008C79BB">
      <w:pPr>
        <w:adjustRightInd w:val="0"/>
        <w:snapToGrid w:val="0"/>
        <w:spacing w:line="360" w:lineRule="auto"/>
        <w:ind w:firstLineChars="200" w:firstLine="420"/>
      </w:pPr>
      <w:r w:rsidRPr="000F5FD3">
        <w:t>工程项目业务流程与主要内容</w:t>
      </w:r>
    </w:p>
    <w:p w:rsidR="009D499C" w:rsidRPr="00E36E97" w:rsidRDefault="009D499C" w:rsidP="009D499C">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Pr="00E36E97">
        <w:rPr>
          <w:rFonts w:eastAsia="黑体"/>
          <w:b/>
          <w:bCs/>
          <w:sz w:val="28"/>
        </w:rPr>
        <w:t>工程项目业务关键风险</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一、工程立项控制环节主要风险</w:t>
      </w:r>
    </w:p>
    <w:p w:rsidR="009D499C" w:rsidRPr="000F5FD3" w:rsidRDefault="009D499C" w:rsidP="009D499C">
      <w:pPr>
        <w:adjustRightInd w:val="0"/>
        <w:snapToGrid w:val="0"/>
        <w:spacing w:line="360" w:lineRule="auto"/>
        <w:ind w:firstLineChars="200" w:firstLine="420"/>
      </w:pPr>
      <w:r w:rsidRPr="000F5FD3">
        <w:t>二、工程设计控制环节主要风险</w:t>
      </w:r>
    </w:p>
    <w:p w:rsidR="009D499C" w:rsidRPr="000F5FD3" w:rsidRDefault="009D499C" w:rsidP="009D499C">
      <w:pPr>
        <w:adjustRightInd w:val="0"/>
        <w:snapToGrid w:val="0"/>
        <w:spacing w:line="360" w:lineRule="auto"/>
        <w:ind w:firstLineChars="200" w:firstLine="420"/>
      </w:pPr>
      <w:r w:rsidRPr="000F5FD3">
        <w:t>三、工程招标控制环节主要风险</w:t>
      </w:r>
    </w:p>
    <w:p w:rsidR="009D499C" w:rsidRPr="000F5FD3" w:rsidRDefault="009D499C" w:rsidP="009D499C">
      <w:pPr>
        <w:adjustRightInd w:val="0"/>
        <w:snapToGrid w:val="0"/>
        <w:spacing w:line="360" w:lineRule="auto"/>
        <w:ind w:firstLineChars="200" w:firstLine="420"/>
      </w:pPr>
      <w:r w:rsidRPr="000F5FD3">
        <w:t>四、工程建设环节主要风险</w:t>
      </w:r>
    </w:p>
    <w:p w:rsidR="009D499C" w:rsidRPr="000F5FD3" w:rsidRDefault="009D499C" w:rsidP="009D499C">
      <w:pPr>
        <w:adjustRightInd w:val="0"/>
        <w:snapToGrid w:val="0"/>
        <w:spacing w:line="360" w:lineRule="auto"/>
        <w:ind w:firstLineChars="200" w:firstLine="420"/>
      </w:pPr>
      <w:r w:rsidRPr="000F5FD3">
        <w:t>五、工程验收环节主要风险</w:t>
      </w:r>
    </w:p>
    <w:p w:rsidR="009D499C" w:rsidRPr="000F5FD3" w:rsidRDefault="000F5FD3" w:rsidP="009D499C">
      <w:pPr>
        <w:spacing w:line="360" w:lineRule="auto"/>
        <w:rPr>
          <w:rFonts w:eastAsia="黑体"/>
          <w:bCs/>
        </w:rPr>
      </w:pPr>
      <w:r w:rsidRPr="000F5FD3">
        <w:rPr>
          <w:rFonts w:eastAsia="黑体"/>
          <w:bCs/>
        </w:rPr>
        <w:t>【重点、难点】</w:t>
      </w:r>
    </w:p>
    <w:p w:rsidR="009D499C" w:rsidRPr="008C79BB" w:rsidRDefault="009D499C" w:rsidP="008C79BB">
      <w:pPr>
        <w:adjustRightInd w:val="0"/>
        <w:snapToGrid w:val="0"/>
        <w:spacing w:line="360" w:lineRule="auto"/>
        <w:ind w:firstLineChars="200" w:firstLine="420"/>
      </w:pPr>
      <w:r w:rsidRPr="000F5FD3">
        <w:lastRenderedPageBreak/>
        <w:t>工程项目业务关键风险</w:t>
      </w:r>
    </w:p>
    <w:p w:rsidR="009D499C" w:rsidRPr="00E36E97" w:rsidRDefault="009D499C" w:rsidP="009D499C">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Pr="00E36E97">
        <w:rPr>
          <w:rFonts w:eastAsia="黑体"/>
          <w:b/>
          <w:bCs/>
          <w:sz w:val="28"/>
        </w:rPr>
        <w:t>工程项目风险常用控制</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一、工程项目内部控制目标和原则</w:t>
      </w:r>
    </w:p>
    <w:p w:rsidR="009D499C" w:rsidRPr="000F5FD3" w:rsidRDefault="009D499C" w:rsidP="009D499C">
      <w:pPr>
        <w:adjustRightInd w:val="0"/>
        <w:snapToGrid w:val="0"/>
        <w:spacing w:line="360" w:lineRule="auto"/>
        <w:ind w:firstLineChars="200" w:firstLine="420"/>
      </w:pPr>
      <w:r w:rsidRPr="000F5FD3">
        <w:t>二、工程项目常用内部控制措施</w:t>
      </w:r>
    </w:p>
    <w:p w:rsidR="009D499C" w:rsidRPr="000F5FD3" w:rsidRDefault="000F5FD3" w:rsidP="009D499C">
      <w:pPr>
        <w:spacing w:line="360" w:lineRule="auto"/>
        <w:rPr>
          <w:rFonts w:eastAsia="黑体"/>
          <w:bCs/>
        </w:rPr>
      </w:pPr>
      <w:r w:rsidRPr="000F5FD3">
        <w:rPr>
          <w:rFonts w:eastAsia="黑体"/>
          <w:bCs/>
        </w:rPr>
        <w:t>【重点、难点】</w:t>
      </w:r>
    </w:p>
    <w:p w:rsidR="009D499C" w:rsidRPr="008C79BB" w:rsidRDefault="009D499C" w:rsidP="008C79BB">
      <w:pPr>
        <w:adjustRightInd w:val="0"/>
        <w:snapToGrid w:val="0"/>
        <w:spacing w:line="360" w:lineRule="auto"/>
        <w:ind w:firstLineChars="200" w:firstLine="420"/>
      </w:pPr>
      <w:r w:rsidRPr="000F5FD3">
        <w:t>工程项目风险常用控制</w:t>
      </w:r>
    </w:p>
    <w:p w:rsidR="009D499C" w:rsidRPr="00E36E97" w:rsidRDefault="009D499C" w:rsidP="009D499C">
      <w:pPr>
        <w:spacing w:line="360" w:lineRule="auto"/>
        <w:jc w:val="center"/>
        <w:rPr>
          <w:rFonts w:eastAsia="黑体"/>
          <w:b/>
          <w:bCs/>
          <w:sz w:val="28"/>
        </w:rPr>
      </w:pPr>
      <w:r w:rsidRPr="00E36E97">
        <w:rPr>
          <w:rFonts w:eastAsia="黑体"/>
          <w:b/>
          <w:bCs/>
          <w:sz w:val="28"/>
        </w:rPr>
        <w:t>第四节</w:t>
      </w:r>
      <w:r w:rsidRPr="00E36E97">
        <w:rPr>
          <w:rFonts w:eastAsia="黑体"/>
          <w:b/>
          <w:bCs/>
          <w:sz w:val="28"/>
        </w:rPr>
        <w:t xml:space="preserve"> </w:t>
      </w:r>
      <w:r w:rsidRPr="00E36E97">
        <w:rPr>
          <w:rFonts w:eastAsia="黑体"/>
          <w:b/>
          <w:bCs/>
          <w:sz w:val="28"/>
        </w:rPr>
        <w:t>工程项目内部控制案例分析</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企业工程项目内部控制流程及工程项目内部控制案例分析</w:t>
      </w:r>
    </w:p>
    <w:p w:rsidR="009D499C" w:rsidRPr="000F5FD3" w:rsidRDefault="000F5FD3" w:rsidP="009D499C">
      <w:pPr>
        <w:spacing w:line="360" w:lineRule="auto"/>
        <w:rPr>
          <w:rFonts w:eastAsia="黑体"/>
          <w:bCs/>
        </w:rPr>
      </w:pPr>
      <w:r w:rsidRPr="000F5FD3">
        <w:rPr>
          <w:rFonts w:eastAsia="黑体"/>
          <w:bCs/>
        </w:rPr>
        <w:t>【重点、难点】</w:t>
      </w:r>
    </w:p>
    <w:p w:rsidR="009D499C" w:rsidRPr="008C79BB" w:rsidRDefault="009D499C" w:rsidP="008C79BB">
      <w:pPr>
        <w:adjustRightInd w:val="0"/>
        <w:snapToGrid w:val="0"/>
        <w:spacing w:line="360" w:lineRule="auto"/>
        <w:ind w:firstLineChars="200" w:firstLine="420"/>
      </w:pPr>
      <w:r w:rsidRPr="000F5FD3">
        <w:t>了解企业内部控制的实际做法</w:t>
      </w:r>
    </w:p>
    <w:p w:rsidR="001572ED" w:rsidRPr="008C79BB" w:rsidRDefault="00223F72" w:rsidP="008C79BB">
      <w:pPr>
        <w:spacing w:line="360" w:lineRule="auto"/>
        <w:jc w:val="center"/>
        <w:rPr>
          <w:rFonts w:eastAsia="黑体"/>
          <w:b/>
          <w:bCs/>
          <w:sz w:val="28"/>
        </w:rPr>
      </w:pPr>
      <w:r w:rsidRPr="000F5FD3">
        <w:rPr>
          <w:rFonts w:eastAsia="黑体"/>
          <w:b/>
          <w:bCs/>
          <w:sz w:val="28"/>
        </w:rPr>
        <w:t>第十</w:t>
      </w:r>
      <w:r w:rsidR="001F49C4" w:rsidRPr="000F5FD3">
        <w:rPr>
          <w:rFonts w:eastAsia="黑体"/>
          <w:b/>
          <w:bCs/>
          <w:sz w:val="28"/>
        </w:rPr>
        <w:t>四</w:t>
      </w:r>
      <w:r w:rsidR="001572ED" w:rsidRPr="000F5FD3">
        <w:rPr>
          <w:rFonts w:eastAsia="黑体"/>
          <w:b/>
          <w:bCs/>
          <w:sz w:val="28"/>
        </w:rPr>
        <w:t>章</w:t>
      </w:r>
      <w:r w:rsidR="001572ED" w:rsidRPr="000F5FD3">
        <w:rPr>
          <w:rFonts w:eastAsia="黑体"/>
          <w:b/>
          <w:bCs/>
          <w:sz w:val="28"/>
        </w:rPr>
        <w:t xml:space="preserve">  </w:t>
      </w:r>
      <w:r w:rsidR="001572ED" w:rsidRPr="000F5FD3">
        <w:rPr>
          <w:rFonts w:eastAsia="黑体"/>
          <w:b/>
          <w:bCs/>
          <w:sz w:val="28"/>
        </w:rPr>
        <w:t>固定资产与低值易耗品控制</w:t>
      </w:r>
    </w:p>
    <w:p w:rsidR="001572ED" w:rsidRPr="000F5FD3" w:rsidRDefault="001572ED" w:rsidP="001572ED">
      <w:pPr>
        <w:spacing w:line="360" w:lineRule="auto"/>
        <w:rPr>
          <w:rFonts w:eastAsia="黑体"/>
          <w:bCs/>
        </w:rPr>
      </w:pPr>
      <w:r w:rsidRPr="000F5FD3">
        <w:rPr>
          <w:rFonts w:eastAsia="黑体"/>
          <w:bCs/>
        </w:rPr>
        <w:t>【本章教学目的和要求】</w:t>
      </w:r>
    </w:p>
    <w:p w:rsidR="000F5FD3" w:rsidRPr="000F5FD3" w:rsidRDefault="001572ED" w:rsidP="000F5FD3">
      <w:pPr>
        <w:widowControl/>
        <w:spacing w:line="360" w:lineRule="auto"/>
        <w:ind w:firstLineChars="200" w:firstLine="420"/>
        <w:jc w:val="left"/>
      </w:pPr>
      <w:r w:rsidRPr="000F5FD3">
        <w:t>1.</w:t>
      </w:r>
      <w:r w:rsidRPr="000F5FD3">
        <w:t>对企业</w:t>
      </w:r>
      <w:r w:rsidR="004F1D80" w:rsidRPr="000F5FD3">
        <w:t>固定资产及低值易耗品</w:t>
      </w:r>
      <w:r w:rsidRPr="000F5FD3">
        <w:t>的管理，通过实时再造的业务流程，控制主要风险，严格管理</w:t>
      </w:r>
      <w:r w:rsidR="004F1D80" w:rsidRPr="000F5FD3">
        <w:t>固定资产和低值易耗品</w:t>
      </w:r>
      <w:r w:rsidRPr="000F5FD3">
        <w:t>，</w:t>
      </w:r>
      <w:r w:rsidR="004F1D80" w:rsidRPr="000F5FD3">
        <w:t>确保企业固定资产及低值易耗品安全、完整、高效的运行。</w:t>
      </w:r>
      <w:r w:rsidR="004F1D80" w:rsidRPr="000F5FD3">
        <w:t xml:space="preserve">             </w:t>
      </w:r>
      <w:r w:rsidR="000F5FD3" w:rsidRPr="000F5FD3">
        <w:t xml:space="preserve">    </w:t>
      </w:r>
    </w:p>
    <w:p w:rsidR="001572ED" w:rsidRPr="000F5FD3" w:rsidRDefault="004F1D80" w:rsidP="000F5FD3">
      <w:pPr>
        <w:widowControl/>
        <w:spacing w:line="360" w:lineRule="auto"/>
        <w:ind w:firstLineChars="200" w:firstLine="420"/>
        <w:jc w:val="left"/>
      </w:pPr>
      <w:r w:rsidRPr="000F5FD3">
        <w:t>2.</w:t>
      </w:r>
      <w:r w:rsidR="001572ED" w:rsidRPr="000F5FD3">
        <w:t>了解掌握</w:t>
      </w:r>
      <w:r w:rsidRPr="000F5FD3">
        <w:t>固定资产及低值易耗品</w:t>
      </w:r>
      <w:r w:rsidR="001572ED" w:rsidRPr="000F5FD3">
        <w:t>业务的关键风险。</w:t>
      </w:r>
    </w:p>
    <w:p w:rsidR="001572ED" w:rsidRPr="008C79BB" w:rsidRDefault="001572ED" w:rsidP="008C79BB">
      <w:pPr>
        <w:widowControl/>
        <w:spacing w:line="360" w:lineRule="auto"/>
        <w:ind w:firstLineChars="200" w:firstLine="420"/>
        <w:jc w:val="left"/>
      </w:pPr>
      <w:r w:rsidRPr="000F5FD3">
        <w:t>3.</w:t>
      </w:r>
      <w:r w:rsidRPr="000F5FD3">
        <w:t>了解掌握</w:t>
      </w:r>
      <w:r w:rsidR="004F1D80" w:rsidRPr="000F5FD3">
        <w:t>固定资产及低值易耗品</w:t>
      </w:r>
      <w:r w:rsidRPr="000F5FD3">
        <w:t>业务风险常用控制</w:t>
      </w:r>
      <w:r w:rsidR="004F1D80" w:rsidRPr="000F5FD3">
        <w:t>。</w:t>
      </w:r>
    </w:p>
    <w:p w:rsidR="001572ED" w:rsidRPr="00E36E97" w:rsidRDefault="001572ED" w:rsidP="001572ED">
      <w:pPr>
        <w:spacing w:line="360" w:lineRule="auto"/>
        <w:jc w:val="center"/>
        <w:rPr>
          <w:rFonts w:eastAsia="黑体"/>
          <w:b/>
          <w:bCs/>
          <w:sz w:val="28"/>
        </w:rPr>
      </w:pPr>
      <w:r w:rsidRPr="00E36E97">
        <w:rPr>
          <w:rFonts w:eastAsia="黑体"/>
          <w:b/>
          <w:bCs/>
          <w:sz w:val="28"/>
        </w:rPr>
        <w:t>第一节</w:t>
      </w:r>
      <w:r w:rsidR="004F1D80" w:rsidRPr="00E36E97">
        <w:rPr>
          <w:rFonts w:eastAsia="黑体"/>
          <w:b/>
          <w:bCs/>
          <w:sz w:val="28"/>
        </w:rPr>
        <w:t xml:space="preserve">  </w:t>
      </w:r>
      <w:r w:rsidR="004F1D80" w:rsidRPr="00E36E97">
        <w:rPr>
          <w:rFonts w:eastAsia="黑体"/>
          <w:b/>
          <w:bCs/>
          <w:sz w:val="28"/>
        </w:rPr>
        <w:t>固定资产及低值易耗品</w:t>
      </w:r>
      <w:r w:rsidRPr="00E36E97">
        <w:rPr>
          <w:rFonts w:eastAsia="黑体"/>
          <w:b/>
          <w:bCs/>
          <w:sz w:val="28"/>
        </w:rPr>
        <w:t>业务概述</w:t>
      </w:r>
    </w:p>
    <w:p w:rsidR="001572ED" w:rsidRPr="000F5FD3" w:rsidRDefault="001572ED" w:rsidP="001572ED">
      <w:pPr>
        <w:spacing w:line="360" w:lineRule="auto"/>
        <w:rPr>
          <w:rFonts w:eastAsia="黑体"/>
          <w:bCs/>
          <w:sz w:val="24"/>
        </w:rPr>
      </w:pPr>
      <w:r w:rsidRPr="000F5FD3">
        <w:rPr>
          <w:rFonts w:eastAsia="黑体"/>
          <w:bCs/>
        </w:rPr>
        <w:t>【教学内容】</w:t>
      </w:r>
    </w:p>
    <w:p w:rsidR="004F1D80" w:rsidRPr="000F5FD3" w:rsidRDefault="001572ED" w:rsidP="001572ED">
      <w:pPr>
        <w:adjustRightInd w:val="0"/>
        <w:snapToGrid w:val="0"/>
        <w:spacing w:line="360" w:lineRule="auto"/>
        <w:ind w:firstLineChars="200" w:firstLine="420"/>
      </w:pPr>
      <w:r w:rsidRPr="000F5FD3">
        <w:t>一、</w:t>
      </w:r>
      <w:r w:rsidR="004F1D80" w:rsidRPr="000F5FD3">
        <w:t>固定资产及低值易耗品的分类</w:t>
      </w:r>
    </w:p>
    <w:p w:rsidR="001572ED" w:rsidRPr="000F5FD3" w:rsidRDefault="001572ED" w:rsidP="001572ED">
      <w:pPr>
        <w:adjustRightInd w:val="0"/>
        <w:snapToGrid w:val="0"/>
        <w:spacing w:line="360" w:lineRule="auto"/>
        <w:ind w:firstLineChars="200" w:firstLine="420"/>
      </w:pPr>
      <w:r w:rsidRPr="000F5FD3">
        <w:t>二、</w:t>
      </w:r>
      <w:r w:rsidR="004F1D80" w:rsidRPr="000F5FD3">
        <w:t>固定资产及低值易耗品业务流程</w:t>
      </w:r>
    </w:p>
    <w:p w:rsidR="001572ED" w:rsidRPr="000F5FD3" w:rsidRDefault="000F5FD3" w:rsidP="001572ED">
      <w:pPr>
        <w:spacing w:line="360" w:lineRule="auto"/>
        <w:rPr>
          <w:rFonts w:eastAsia="黑体"/>
          <w:bCs/>
        </w:rPr>
      </w:pPr>
      <w:r w:rsidRPr="000F5FD3">
        <w:rPr>
          <w:rFonts w:eastAsia="黑体"/>
          <w:bCs/>
        </w:rPr>
        <w:t>【重点、难点】</w:t>
      </w:r>
    </w:p>
    <w:p w:rsidR="001572ED" w:rsidRPr="008C79BB" w:rsidRDefault="004F1D80" w:rsidP="008C79BB">
      <w:pPr>
        <w:adjustRightInd w:val="0"/>
        <w:snapToGrid w:val="0"/>
        <w:spacing w:line="360" w:lineRule="auto"/>
        <w:ind w:firstLineChars="200" w:firstLine="420"/>
      </w:pPr>
      <w:r w:rsidRPr="000F5FD3">
        <w:t>固定资产及低值易耗品业务概述</w:t>
      </w:r>
    </w:p>
    <w:p w:rsidR="001572ED" w:rsidRPr="00E36E97" w:rsidRDefault="001572ED" w:rsidP="001572ED">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004F1D80" w:rsidRPr="00E36E97">
        <w:rPr>
          <w:rFonts w:eastAsia="黑体"/>
          <w:b/>
          <w:bCs/>
          <w:sz w:val="28"/>
        </w:rPr>
        <w:t>固定资产及低值易耗品</w:t>
      </w:r>
      <w:r w:rsidRPr="00E36E97">
        <w:rPr>
          <w:rFonts w:eastAsia="黑体"/>
          <w:b/>
          <w:bCs/>
          <w:sz w:val="28"/>
        </w:rPr>
        <w:t>业务关键风险</w:t>
      </w:r>
    </w:p>
    <w:p w:rsidR="001572ED" w:rsidRPr="000F5FD3" w:rsidRDefault="001572ED" w:rsidP="001572ED">
      <w:pPr>
        <w:spacing w:line="360" w:lineRule="auto"/>
        <w:rPr>
          <w:rFonts w:eastAsia="黑体"/>
          <w:bCs/>
          <w:sz w:val="24"/>
        </w:rPr>
      </w:pPr>
      <w:r w:rsidRPr="000F5FD3">
        <w:rPr>
          <w:rFonts w:eastAsia="黑体"/>
          <w:bCs/>
        </w:rPr>
        <w:t>【教学内容】</w:t>
      </w:r>
    </w:p>
    <w:p w:rsidR="001572ED" w:rsidRPr="000F5FD3" w:rsidRDefault="001572ED" w:rsidP="001572ED">
      <w:pPr>
        <w:adjustRightInd w:val="0"/>
        <w:snapToGrid w:val="0"/>
        <w:spacing w:line="360" w:lineRule="auto"/>
        <w:ind w:firstLineChars="200" w:firstLine="420"/>
      </w:pPr>
      <w:r w:rsidRPr="000F5FD3">
        <w:t>一、</w:t>
      </w:r>
      <w:r w:rsidR="004F1D80" w:rsidRPr="000F5FD3">
        <w:t>固定资产应当关注的关键</w:t>
      </w:r>
      <w:r w:rsidRPr="000F5FD3">
        <w:t>风险</w:t>
      </w:r>
    </w:p>
    <w:p w:rsidR="001572ED" w:rsidRPr="000F5FD3" w:rsidRDefault="001572ED" w:rsidP="001572ED">
      <w:pPr>
        <w:adjustRightInd w:val="0"/>
        <w:snapToGrid w:val="0"/>
        <w:spacing w:line="360" w:lineRule="auto"/>
        <w:ind w:firstLineChars="200" w:firstLine="420"/>
      </w:pPr>
      <w:r w:rsidRPr="000F5FD3">
        <w:t>二、</w:t>
      </w:r>
      <w:r w:rsidR="004F1D80" w:rsidRPr="000F5FD3">
        <w:t>低值易耗品应关注的关键</w:t>
      </w:r>
      <w:r w:rsidRPr="000F5FD3">
        <w:t>风险</w:t>
      </w:r>
    </w:p>
    <w:p w:rsidR="001572ED" w:rsidRPr="000F5FD3" w:rsidRDefault="000F5FD3" w:rsidP="001572ED">
      <w:pPr>
        <w:spacing w:line="360" w:lineRule="auto"/>
        <w:rPr>
          <w:rFonts w:eastAsia="黑体"/>
          <w:bCs/>
        </w:rPr>
      </w:pPr>
      <w:r w:rsidRPr="000F5FD3">
        <w:rPr>
          <w:rFonts w:eastAsia="黑体"/>
          <w:bCs/>
        </w:rPr>
        <w:t>【重点、难点】</w:t>
      </w:r>
    </w:p>
    <w:p w:rsidR="00D1206F" w:rsidRPr="000F5FD3" w:rsidRDefault="00D1206F" w:rsidP="00D1206F">
      <w:pPr>
        <w:adjustRightInd w:val="0"/>
        <w:snapToGrid w:val="0"/>
        <w:spacing w:line="360" w:lineRule="auto"/>
        <w:ind w:firstLineChars="200" w:firstLine="420"/>
      </w:pPr>
      <w:r w:rsidRPr="000F5FD3">
        <w:t>一、固定资产应当关注的关键风险</w:t>
      </w:r>
    </w:p>
    <w:p w:rsidR="001572ED" w:rsidRPr="008C79BB" w:rsidRDefault="00D1206F" w:rsidP="008C79BB">
      <w:pPr>
        <w:adjustRightInd w:val="0"/>
        <w:snapToGrid w:val="0"/>
        <w:spacing w:line="360" w:lineRule="auto"/>
        <w:ind w:firstLineChars="200" w:firstLine="420"/>
      </w:pPr>
      <w:r w:rsidRPr="000F5FD3">
        <w:lastRenderedPageBreak/>
        <w:t>二、低值易耗品应关注的关键风险</w:t>
      </w:r>
    </w:p>
    <w:p w:rsidR="001572ED" w:rsidRPr="00E36E97" w:rsidRDefault="001572ED" w:rsidP="001572ED">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00D1206F" w:rsidRPr="00E36E97">
        <w:rPr>
          <w:rFonts w:eastAsia="黑体"/>
          <w:b/>
          <w:bCs/>
          <w:sz w:val="28"/>
        </w:rPr>
        <w:t>固定资产与低值易耗品</w:t>
      </w:r>
      <w:r w:rsidRPr="00E36E97">
        <w:rPr>
          <w:rFonts w:eastAsia="黑体"/>
          <w:b/>
          <w:bCs/>
          <w:sz w:val="28"/>
        </w:rPr>
        <w:t>常用控制</w:t>
      </w:r>
    </w:p>
    <w:p w:rsidR="001572ED" w:rsidRPr="000F5FD3" w:rsidRDefault="001572ED" w:rsidP="001572ED">
      <w:pPr>
        <w:spacing w:line="360" w:lineRule="auto"/>
        <w:rPr>
          <w:rFonts w:eastAsia="黑体"/>
          <w:bCs/>
          <w:sz w:val="24"/>
        </w:rPr>
      </w:pPr>
      <w:r w:rsidRPr="000F5FD3">
        <w:rPr>
          <w:rFonts w:eastAsia="黑体"/>
          <w:bCs/>
        </w:rPr>
        <w:t>【教学内容】</w:t>
      </w:r>
    </w:p>
    <w:p w:rsidR="001572ED" w:rsidRPr="000F5FD3" w:rsidRDefault="00D1206F" w:rsidP="001572ED">
      <w:pPr>
        <w:adjustRightInd w:val="0"/>
        <w:snapToGrid w:val="0"/>
        <w:spacing w:line="360" w:lineRule="auto"/>
        <w:ind w:firstLineChars="200" w:firstLine="420"/>
      </w:pPr>
      <w:r w:rsidRPr="000F5FD3">
        <w:t>一</w:t>
      </w:r>
      <w:r w:rsidR="001572ED" w:rsidRPr="000F5FD3">
        <w:t>、</w:t>
      </w:r>
      <w:r w:rsidRPr="000F5FD3">
        <w:t>固定资产</w:t>
      </w:r>
      <w:r w:rsidR="001572ED" w:rsidRPr="000F5FD3">
        <w:t>常用控制</w:t>
      </w:r>
    </w:p>
    <w:p w:rsidR="001572ED" w:rsidRPr="000F5FD3" w:rsidRDefault="00D1206F" w:rsidP="001572ED">
      <w:pPr>
        <w:adjustRightInd w:val="0"/>
        <w:snapToGrid w:val="0"/>
        <w:spacing w:line="360" w:lineRule="auto"/>
        <w:ind w:firstLineChars="200" w:firstLine="420"/>
      </w:pPr>
      <w:r w:rsidRPr="000F5FD3">
        <w:t>二</w:t>
      </w:r>
      <w:r w:rsidR="001572ED" w:rsidRPr="000F5FD3">
        <w:t>、</w:t>
      </w:r>
      <w:r w:rsidRPr="000F5FD3">
        <w:t>低值易耗品</w:t>
      </w:r>
      <w:r w:rsidR="001572ED" w:rsidRPr="000F5FD3">
        <w:t>常用控制</w:t>
      </w:r>
    </w:p>
    <w:p w:rsidR="001572ED" w:rsidRPr="000F5FD3" w:rsidRDefault="000F5FD3" w:rsidP="001572ED">
      <w:pPr>
        <w:spacing w:line="360" w:lineRule="auto"/>
        <w:rPr>
          <w:rFonts w:eastAsia="黑体"/>
          <w:bCs/>
        </w:rPr>
      </w:pPr>
      <w:r w:rsidRPr="000F5FD3">
        <w:rPr>
          <w:rFonts w:eastAsia="黑体"/>
          <w:bCs/>
        </w:rPr>
        <w:t>【重点、难点】</w:t>
      </w:r>
    </w:p>
    <w:p w:rsidR="00800A69" w:rsidRPr="000F5FD3" w:rsidRDefault="00800A69" w:rsidP="00800A69">
      <w:pPr>
        <w:adjustRightInd w:val="0"/>
        <w:snapToGrid w:val="0"/>
        <w:spacing w:line="360" w:lineRule="auto"/>
        <w:ind w:firstLineChars="200" w:firstLine="420"/>
      </w:pPr>
      <w:r w:rsidRPr="000F5FD3">
        <w:t>一、固定资产常用控制</w:t>
      </w:r>
    </w:p>
    <w:p w:rsidR="001572ED" w:rsidRPr="008C79BB" w:rsidRDefault="00800A69" w:rsidP="008C79BB">
      <w:pPr>
        <w:adjustRightInd w:val="0"/>
        <w:snapToGrid w:val="0"/>
        <w:spacing w:line="360" w:lineRule="auto"/>
        <w:ind w:firstLineChars="200" w:firstLine="420"/>
      </w:pPr>
      <w:r w:rsidRPr="000F5FD3">
        <w:t>二、低值易耗品常用控制</w:t>
      </w:r>
    </w:p>
    <w:p w:rsidR="001572ED" w:rsidRPr="00E36E97" w:rsidRDefault="001572ED" w:rsidP="001572ED">
      <w:pPr>
        <w:spacing w:line="360" w:lineRule="auto"/>
        <w:jc w:val="center"/>
        <w:rPr>
          <w:rFonts w:eastAsia="黑体"/>
          <w:b/>
          <w:bCs/>
          <w:sz w:val="28"/>
        </w:rPr>
      </w:pPr>
      <w:r w:rsidRPr="00E36E97">
        <w:rPr>
          <w:rFonts w:eastAsia="黑体"/>
          <w:b/>
          <w:bCs/>
          <w:sz w:val="28"/>
        </w:rPr>
        <w:t>第四节</w:t>
      </w:r>
      <w:r w:rsidRPr="00E36E97">
        <w:rPr>
          <w:rFonts w:eastAsia="黑体"/>
          <w:b/>
          <w:bCs/>
          <w:sz w:val="28"/>
        </w:rPr>
        <w:t xml:space="preserve"> </w:t>
      </w:r>
      <w:r w:rsidR="00D1206F" w:rsidRPr="00E36E97">
        <w:rPr>
          <w:rFonts w:eastAsia="黑体"/>
          <w:b/>
          <w:bCs/>
          <w:sz w:val="28"/>
        </w:rPr>
        <w:t>固定资产与低值易耗品</w:t>
      </w:r>
      <w:r w:rsidRPr="00E36E97">
        <w:rPr>
          <w:rFonts w:eastAsia="黑体"/>
          <w:b/>
          <w:bCs/>
          <w:sz w:val="28"/>
        </w:rPr>
        <w:t>控制案例分析</w:t>
      </w:r>
    </w:p>
    <w:p w:rsidR="001572ED" w:rsidRPr="000F5FD3" w:rsidRDefault="001572ED" w:rsidP="001572ED">
      <w:pPr>
        <w:spacing w:line="360" w:lineRule="auto"/>
        <w:rPr>
          <w:rFonts w:eastAsia="黑体"/>
          <w:bCs/>
          <w:sz w:val="24"/>
        </w:rPr>
      </w:pPr>
      <w:r w:rsidRPr="000F5FD3">
        <w:rPr>
          <w:rFonts w:eastAsia="黑体"/>
          <w:bCs/>
        </w:rPr>
        <w:t>【教学内容】</w:t>
      </w:r>
    </w:p>
    <w:p w:rsidR="001572ED" w:rsidRPr="000F5FD3" w:rsidRDefault="001572ED" w:rsidP="001572ED">
      <w:pPr>
        <w:adjustRightInd w:val="0"/>
        <w:snapToGrid w:val="0"/>
        <w:spacing w:line="360" w:lineRule="auto"/>
        <w:ind w:firstLineChars="200" w:firstLine="420"/>
      </w:pPr>
      <w:r w:rsidRPr="000F5FD3">
        <w:t>企业</w:t>
      </w:r>
      <w:r w:rsidR="00800A69" w:rsidRPr="000F5FD3">
        <w:t>固定资产业</w:t>
      </w:r>
      <w:r w:rsidRPr="000F5FD3">
        <w:t>务内部控制流程及</w:t>
      </w:r>
      <w:r w:rsidR="00800A69" w:rsidRPr="000F5FD3">
        <w:t>固定资产</w:t>
      </w:r>
      <w:r w:rsidRPr="000F5FD3">
        <w:t>业务内部控制案例分析</w:t>
      </w:r>
    </w:p>
    <w:p w:rsidR="001572ED" w:rsidRPr="000F5FD3" w:rsidRDefault="000F5FD3" w:rsidP="001572ED">
      <w:pPr>
        <w:spacing w:line="360" w:lineRule="auto"/>
        <w:rPr>
          <w:rFonts w:eastAsia="黑体"/>
          <w:bCs/>
        </w:rPr>
      </w:pPr>
      <w:r w:rsidRPr="000F5FD3">
        <w:rPr>
          <w:rFonts w:eastAsia="黑体"/>
          <w:bCs/>
        </w:rPr>
        <w:t>【重点、难点】</w:t>
      </w:r>
    </w:p>
    <w:p w:rsidR="001572ED" w:rsidRPr="008C79BB" w:rsidRDefault="001572ED" w:rsidP="008C79BB">
      <w:pPr>
        <w:adjustRightInd w:val="0"/>
        <w:snapToGrid w:val="0"/>
        <w:spacing w:line="360" w:lineRule="auto"/>
        <w:ind w:firstLineChars="200" w:firstLine="420"/>
      </w:pPr>
      <w:r w:rsidRPr="000F5FD3">
        <w:t>了解企业内部控制的实际做法</w:t>
      </w:r>
    </w:p>
    <w:p w:rsidR="009D499C" w:rsidRPr="008C79BB" w:rsidRDefault="00223F72" w:rsidP="008C79BB">
      <w:pPr>
        <w:spacing w:line="360" w:lineRule="auto"/>
        <w:jc w:val="center"/>
        <w:rPr>
          <w:rFonts w:eastAsia="黑体"/>
          <w:b/>
          <w:bCs/>
          <w:sz w:val="28"/>
        </w:rPr>
      </w:pPr>
      <w:r w:rsidRPr="000F5FD3">
        <w:rPr>
          <w:rFonts w:eastAsia="黑体"/>
          <w:b/>
          <w:bCs/>
          <w:sz w:val="28"/>
        </w:rPr>
        <w:t>第十</w:t>
      </w:r>
      <w:r w:rsidR="001F49C4" w:rsidRPr="000F5FD3">
        <w:rPr>
          <w:rFonts w:eastAsia="黑体"/>
          <w:b/>
          <w:bCs/>
          <w:sz w:val="28"/>
        </w:rPr>
        <w:t>五</w:t>
      </w:r>
      <w:r w:rsidR="009D499C" w:rsidRPr="000F5FD3">
        <w:rPr>
          <w:rFonts w:eastAsia="黑体"/>
          <w:b/>
          <w:bCs/>
          <w:sz w:val="28"/>
        </w:rPr>
        <w:t>章</w:t>
      </w:r>
      <w:r w:rsidR="00553F93" w:rsidRPr="000F5FD3">
        <w:rPr>
          <w:rFonts w:eastAsia="黑体"/>
          <w:b/>
          <w:bCs/>
          <w:sz w:val="28"/>
        </w:rPr>
        <w:t xml:space="preserve">  </w:t>
      </w:r>
      <w:r w:rsidR="009D499C" w:rsidRPr="000F5FD3">
        <w:rPr>
          <w:rFonts w:eastAsia="黑体"/>
          <w:b/>
          <w:bCs/>
          <w:sz w:val="28"/>
        </w:rPr>
        <w:t>合同管理控制</w:t>
      </w:r>
    </w:p>
    <w:p w:rsidR="009D499C" w:rsidRPr="000F5FD3" w:rsidRDefault="009D499C" w:rsidP="009D499C">
      <w:pPr>
        <w:spacing w:line="360" w:lineRule="auto"/>
        <w:rPr>
          <w:rFonts w:eastAsia="黑体"/>
          <w:bCs/>
        </w:rPr>
      </w:pPr>
      <w:r w:rsidRPr="000F5FD3">
        <w:rPr>
          <w:rFonts w:eastAsia="黑体"/>
          <w:bCs/>
        </w:rPr>
        <w:t>【本章教学目的和要求】</w:t>
      </w:r>
    </w:p>
    <w:p w:rsidR="009D499C" w:rsidRPr="000F5FD3" w:rsidRDefault="009D499C" w:rsidP="009D499C">
      <w:pPr>
        <w:widowControl/>
        <w:spacing w:line="360" w:lineRule="auto"/>
        <w:ind w:firstLineChars="200" w:firstLine="420"/>
        <w:jc w:val="left"/>
      </w:pPr>
      <w:r w:rsidRPr="000F5FD3">
        <w:t>1.</w:t>
      </w:r>
      <w:r w:rsidRPr="000F5FD3">
        <w:t>企业通过合同管理流程，使企业与自然人、法人及其他组织等主体之间设立、变更、终止民事权利义务等具有法律依据，规避法律风险，切实保护企业的利益。</w:t>
      </w:r>
    </w:p>
    <w:p w:rsidR="009D499C" w:rsidRPr="000F5FD3" w:rsidRDefault="009D499C" w:rsidP="009D499C">
      <w:pPr>
        <w:widowControl/>
        <w:spacing w:line="360" w:lineRule="auto"/>
        <w:ind w:firstLineChars="200" w:firstLine="420"/>
        <w:jc w:val="left"/>
      </w:pPr>
      <w:r w:rsidRPr="000F5FD3">
        <w:t>2.</w:t>
      </w:r>
      <w:r w:rsidRPr="000F5FD3">
        <w:t>了解掌握合同管理业务的关键风险。</w:t>
      </w:r>
    </w:p>
    <w:p w:rsidR="009D499C" w:rsidRPr="008C79BB" w:rsidRDefault="009D499C" w:rsidP="008C79BB">
      <w:pPr>
        <w:widowControl/>
        <w:spacing w:line="360" w:lineRule="auto"/>
        <w:ind w:firstLineChars="200" w:firstLine="420"/>
        <w:jc w:val="left"/>
      </w:pPr>
      <w:r w:rsidRPr="000F5FD3">
        <w:t>3.</w:t>
      </w:r>
      <w:r w:rsidRPr="000F5FD3">
        <w:t>了解掌握合同管理业务风险常用控制</w:t>
      </w:r>
    </w:p>
    <w:p w:rsidR="009D499C" w:rsidRPr="00E36E97" w:rsidRDefault="009D499C" w:rsidP="009D499C">
      <w:pPr>
        <w:spacing w:line="360" w:lineRule="auto"/>
        <w:jc w:val="center"/>
        <w:rPr>
          <w:rFonts w:eastAsia="黑体"/>
          <w:b/>
          <w:bCs/>
          <w:sz w:val="28"/>
        </w:rPr>
      </w:pPr>
      <w:r w:rsidRPr="00E36E97">
        <w:rPr>
          <w:rFonts w:eastAsia="黑体"/>
          <w:b/>
          <w:bCs/>
          <w:sz w:val="28"/>
        </w:rPr>
        <w:t>第一节</w:t>
      </w:r>
      <w:r w:rsidRPr="00E36E97">
        <w:rPr>
          <w:rFonts w:eastAsia="黑体"/>
          <w:b/>
          <w:bCs/>
          <w:sz w:val="28"/>
        </w:rPr>
        <w:t xml:space="preserve"> </w:t>
      </w:r>
      <w:r w:rsidRPr="00E36E97">
        <w:rPr>
          <w:rFonts w:eastAsia="黑体"/>
          <w:b/>
          <w:bCs/>
          <w:sz w:val="28"/>
        </w:rPr>
        <w:t>合同管理业务概述</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一、合同的特征</w:t>
      </w:r>
    </w:p>
    <w:p w:rsidR="009D499C" w:rsidRPr="000F5FD3" w:rsidRDefault="009D499C" w:rsidP="009D499C">
      <w:pPr>
        <w:adjustRightInd w:val="0"/>
        <w:snapToGrid w:val="0"/>
        <w:spacing w:line="360" w:lineRule="auto"/>
        <w:ind w:firstLineChars="200" w:firstLine="420"/>
      </w:pPr>
      <w:r w:rsidRPr="000F5FD3">
        <w:t>二、合同管理的组织体系</w:t>
      </w:r>
    </w:p>
    <w:p w:rsidR="009D499C" w:rsidRPr="000F5FD3" w:rsidRDefault="009D499C" w:rsidP="009D499C">
      <w:pPr>
        <w:adjustRightInd w:val="0"/>
        <w:snapToGrid w:val="0"/>
        <w:spacing w:line="360" w:lineRule="auto"/>
        <w:ind w:firstLineChars="200" w:firstLine="420"/>
      </w:pPr>
      <w:r w:rsidRPr="000F5FD3">
        <w:t>三、合同管理业务流程与主要内容</w:t>
      </w:r>
    </w:p>
    <w:p w:rsidR="009D499C" w:rsidRPr="000F5FD3" w:rsidRDefault="000F5FD3" w:rsidP="009D499C">
      <w:pPr>
        <w:spacing w:line="360" w:lineRule="auto"/>
        <w:rPr>
          <w:rFonts w:eastAsia="黑体"/>
          <w:bCs/>
        </w:rPr>
      </w:pPr>
      <w:r w:rsidRPr="000F5FD3">
        <w:rPr>
          <w:rFonts w:eastAsia="黑体"/>
          <w:bCs/>
        </w:rPr>
        <w:t>【重点、难点】</w:t>
      </w:r>
    </w:p>
    <w:p w:rsidR="009D499C" w:rsidRPr="000F5FD3" w:rsidRDefault="009D499C" w:rsidP="009D499C">
      <w:pPr>
        <w:adjustRightInd w:val="0"/>
        <w:snapToGrid w:val="0"/>
        <w:spacing w:line="360" w:lineRule="auto"/>
        <w:ind w:firstLineChars="200" w:firstLine="420"/>
      </w:pPr>
      <w:r w:rsidRPr="000F5FD3">
        <w:t>合同业务管理概述</w:t>
      </w:r>
    </w:p>
    <w:p w:rsidR="009D499C" w:rsidRPr="000F5FD3" w:rsidRDefault="009D499C" w:rsidP="009D499C">
      <w:pPr>
        <w:adjustRightInd w:val="0"/>
        <w:snapToGrid w:val="0"/>
        <w:spacing w:line="360" w:lineRule="auto"/>
        <w:ind w:firstLine="420"/>
        <w:rPr>
          <w:b/>
        </w:rPr>
      </w:pPr>
    </w:p>
    <w:p w:rsidR="009D499C" w:rsidRPr="00E36E97" w:rsidRDefault="009D499C" w:rsidP="009D499C">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Pr="00E36E97">
        <w:rPr>
          <w:rFonts w:eastAsia="黑体"/>
          <w:b/>
          <w:bCs/>
          <w:sz w:val="28"/>
        </w:rPr>
        <w:t>合同管理业务关键风险</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一、合同订立阶段</w:t>
      </w:r>
    </w:p>
    <w:p w:rsidR="009D499C" w:rsidRPr="000F5FD3" w:rsidRDefault="009D499C" w:rsidP="009D499C">
      <w:pPr>
        <w:adjustRightInd w:val="0"/>
        <w:snapToGrid w:val="0"/>
        <w:spacing w:line="360" w:lineRule="auto"/>
        <w:ind w:firstLineChars="200" w:firstLine="420"/>
      </w:pPr>
      <w:r w:rsidRPr="000F5FD3">
        <w:lastRenderedPageBreak/>
        <w:t>二、合同履行阶段</w:t>
      </w:r>
    </w:p>
    <w:p w:rsidR="009D499C" w:rsidRPr="000F5FD3" w:rsidRDefault="000F5FD3" w:rsidP="009D499C">
      <w:pPr>
        <w:spacing w:line="360" w:lineRule="auto"/>
        <w:rPr>
          <w:rFonts w:eastAsia="黑体"/>
          <w:bCs/>
        </w:rPr>
      </w:pPr>
      <w:r w:rsidRPr="000F5FD3">
        <w:rPr>
          <w:rFonts w:eastAsia="黑体"/>
          <w:bCs/>
        </w:rPr>
        <w:t>【重点、难点】</w:t>
      </w:r>
    </w:p>
    <w:p w:rsidR="009D499C" w:rsidRPr="000F5FD3" w:rsidRDefault="009D499C" w:rsidP="009D499C">
      <w:pPr>
        <w:adjustRightInd w:val="0"/>
        <w:snapToGrid w:val="0"/>
        <w:spacing w:line="360" w:lineRule="auto"/>
        <w:ind w:firstLineChars="200" w:firstLine="420"/>
      </w:pPr>
      <w:r w:rsidRPr="000F5FD3">
        <w:t>一、合同订立阶段</w:t>
      </w:r>
    </w:p>
    <w:p w:rsidR="009D499C" w:rsidRPr="008C79BB" w:rsidRDefault="009D499C" w:rsidP="008C79BB">
      <w:pPr>
        <w:adjustRightInd w:val="0"/>
        <w:snapToGrid w:val="0"/>
        <w:spacing w:line="360" w:lineRule="auto"/>
        <w:ind w:firstLineChars="200" w:firstLine="420"/>
      </w:pPr>
      <w:r w:rsidRPr="000F5FD3">
        <w:t>二、合同履行阶段</w:t>
      </w:r>
    </w:p>
    <w:p w:rsidR="009D499C" w:rsidRPr="00E36E97" w:rsidRDefault="009D499C" w:rsidP="009D499C">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Pr="00E36E97">
        <w:rPr>
          <w:rFonts w:eastAsia="黑体"/>
          <w:b/>
          <w:bCs/>
          <w:sz w:val="28"/>
        </w:rPr>
        <w:t>合同管理风险常用控制</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一、合同管理内部控制目标</w:t>
      </w:r>
    </w:p>
    <w:p w:rsidR="009D499C" w:rsidRPr="000F5FD3" w:rsidRDefault="009D499C" w:rsidP="009D499C">
      <w:pPr>
        <w:adjustRightInd w:val="0"/>
        <w:snapToGrid w:val="0"/>
        <w:spacing w:line="360" w:lineRule="auto"/>
        <w:ind w:firstLineChars="200" w:firstLine="420"/>
      </w:pPr>
      <w:r w:rsidRPr="000F5FD3">
        <w:t>二、合同管理常用内部控制措施</w:t>
      </w:r>
    </w:p>
    <w:p w:rsidR="009D499C" w:rsidRPr="000F5FD3" w:rsidRDefault="000F5FD3" w:rsidP="009D499C">
      <w:pPr>
        <w:spacing w:line="360" w:lineRule="auto"/>
        <w:rPr>
          <w:rFonts w:eastAsia="黑体"/>
          <w:bCs/>
        </w:rPr>
      </w:pPr>
      <w:r w:rsidRPr="000F5FD3">
        <w:rPr>
          <w:rFonts w:eastAsia="黑体"/>
          <w:bCs/>
        </w:rPr>
        <w:t>【重点、难点】</w:t>
      </w:r>
    </w:p>
    <w:p w:rsidR="009D499C" w:rsidRPr="008C79BB" w:rsidRDefault="009D499C" w:rsidP="008C79BB">
      <w:pPr>
        <w:adjustRightInd w:val="0"/>
        <w:snapToGrid w:val="0"/>
        <w:spacing w:line="360" w:lineRule="auto"/>
        <w:ind w:firstLineChars="200" w:firstLine="420"/>
      </w:pPr>
      <w:r w:rsidRPr="000F5FD3">
        <w:t>合同管理常用内部控制措施</w:t>
      </w:r>
    </w:p>
    <w:p w:rsidR="009D499C" w:rsidRPr="00E36E97" w:rsidRDefault="009D499C" w:rsidP="009D499C">
      <w:pPr>
        <w:spacing w:line="360" w:lineRule="auto"/>
        <w:jc w:val="center"/>
        <w:rPr>
          <w:rFonts w:eastAsia="黑体"/>
          <w:b/>
          <w:bCs/>
          <w:sz w:val="28"/>
        </w:rPr>
      </w:pPr>
      <w:r w:rsidRPr="00E36E97">
        <w:rPr>
          <w:rFonts w:eastAsia="黑体"/>
          <w:b/>
          <w:bCs/>
          <w:sz w:val="28"/>
        </w:rPr>
        <w:t>第四节</w:t>
      </w:r>
      <w:r w:rsidRPr="00E36E97">
        <w:rPr>
          <w:rFonts w:eastAsia="黑体"/>
          <w:b/>
          <w:bCs/>
          <w:sz w:val="28"/>
        </w:rPr>
        <w:t xml:space="preserve"> </w:t>
      </w:r>
      <w:r w:rsidRPr="00E36E97">
        <w:rPr>
          <w:rFonts w:eastAsia="黑体"/>
          <w:b/>
          <w:bCs/>
          <w:sz w:val="28"/>
        </w:rPr>
        <w:t>合同管理内部控制案例分析</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企业合同管理内部控制流程及合同管理内部控制案例分析</w:t>
      </w:r>
    </w:p>
    <w:p w:rsidR="009D499C" w:rsidRPr="000F5FD3" w:rsidRDefault="000F5FD3" w:rsidP="009D499C">
      <w:pPr>
        <w:spacing w:line="360" w:lineRule="auto"/>
        <w:rPr>
          <w:rFonts w:eastAsia="黑体"/>
          <w:bCs/>
        </w:rPr>
      </w:pPr>
      <w:r w:rsidRPr="000F5FD3">
        <w:rPr>
          <w:rFonts w:eastAsia="黑体"/>
          <w:bCs/>
        </w:rPr>
        <w:t>【重点、难点】</w:t>
      </w:r>
    </w:p>
    <w:p w:rsidR="003072E7" w:rsidRPr="008C79BB" w:rsidRDefault="009D499C" w:rsidP="008C79BB">
      <w:pPr>
        <w:adjustRightInd w:val="0"/>
        <w:snapToGrid w:val="0"/>
        <w:spacing w:line="360" w:lineRule="auto"/>
        <w:ind w:firstLineChars="200" w:firstLine="420"/>
      </w:pPr>
      <w:r w:rsidRPr="000F5FD3">
        <w:t>了解企业内部控制的实际做法</w:t>
      </w:r>
    </w:p>
    <w:p w:rsidR="009D499C" w:rsidRPr="008C79BB" w:rsidRDefault="00223F72" w:rsidP="008C79BB">
      <w:pPr>
        <w:spacing w:line="360" w:lineRule="auto"/>
        <w:jc w:val="center"/>
        <w:rPr>
          <w:rFonts w:eastAsia="黑体"/>
          <w:b/>
          <w:bCs/>
          <w:sz w:val="28"/>
        </w:rPr>
      </w:pPr>
      <w:r w:rsidRPr="000F5FD3">
        <w:rPr>
          <w:rFonts w:eastAsia="黑体"/>
          <w:b/>
          <w:bCs/>
          <w:sz w:val="28"/>
        </w:rPr>
        <w:t>第</w:t>
      </w:r>
      <w:r w:rsidR="001F49C4" w:rsidRPr="000F5FD3">
        <w:rPr>
          <w:rFonts w:eastAsia="黑体"/>
          <w:b/>
          <w:bCs/>
          <w:sz w:val="28"/>
        </w:rPr>
        <w:t>十六</w:t>
      </w:r>
      <w:r w:rsidR="009D499C" w:rsidRPr="000F5FD3">
        <w:rPr>
          <w:rFonts w:eastAsia="黑体"/>
          <w:b/>
          <w:bCs/>
          <w:sz w:val="28"/>
        </w:rPr>
        <w:t>章</w:t>
      </w:r>
      <w:r w:rsidR="00553F93" w:rsidRPr="000F5FD3">
        <w:rPr>
          <w:rFonts w:eastAsia="黑体"/>
          <w:b/>
          <w:bCs/>
          <w:sz w:val="28"/>
        </w:rPr>
        <w:t xml:space="preserve">  </w:t>
      </w:r>
      <w:r w:rsidR="009D499C" w:rsidRPr="000F5FD3">
        <w:rPr>
          <w:rFonts w:eastAsia="黑体"/>
          <w:b/>
          <w:bCs/>
          <w:sz w:val="28"/>
        </w:rPr>
        <w:t>信息系统控制</w:t>
      </w:r>
    </w:p>
    <w:p w:rsidR="009D499C" w:rsidRPr="000F5FD3" w:rsidRDefault="009D499C" w:rsidP="009D499C">
      <w:pPr>
        <w:spacing w:line="360" w:lineRule="auto"/>
        <w:rPr>
          <w:rFonts w:eastAsia="黑体"/>
          <w:bCs/>
        </w:rPr>
      </w:pPr>
      <w:r w:rsidRPr="000F5FD3">
        <w:rPr>
          <w:rFonts w:eastAsia="黑体"/>
          <w:bCs/>
        </w:rPr>
        <w:t>【本章教学目的和要求】</w:t>
      </w:r>
    </w:p>
    <w:p w:rsidR="009D499C" w:rsidRPr="000F5FD3" w:rsidRDefault="009D499C" w:rsidP="009D499C">
      <w:pPr>
        <w:widowControl/>
        <w:spacing w:line="360" w:lineRule="auto"/>
        <w:ind w:firstLineChars="200" w:firstLine="420"/>
        <w:jc w:val="left"/>
      </w:pPr>
      <w:r w:rsidRPr="000F5FD3">
        <w:t>1.</w:t>
      </w:r>
      <w:r w:rsidRPr="000F5FD3">
        <w:t>企业通过信息系统控制，更好地利用计算机和通信技术，对内部控制系统进行集成转化和提升。强化信息系统建设，提高信息系统的可靠性、稳定性、安全性，保证数据信息的完整和准确。</w:t>
      </w:r>
    </w:p>
    <w:p w:rsidR="009D499C" w:rsidRPr="000F5FD3" w:rsidRDefault="009D499C" w:rsidP="009D499C">
      <w:pPr>
        <w:widowControl/>
        <w:spacing w:line="360" w:lineRule="auto"/>
        <w:ind w:firstLineChars="200" w:firstLine="420"/>
        <w:jc w:val="left"/>
      </w:pPr>
      <w:r w:rsidRPr="000F5FD3">
        <w:t>2.</w:t>
      </w:r>
      <w:r w:rsidRPr="000F5FD3">
        <w:t>了解掌握信息系统的关键风险。</w:t>
      </w:r>
    </w:p>
    <w:p w:rsidR="009D499C" w:rsidRPr="008C79BB" w:rsidRDefault="009D499C" w:rsidP="008C79BB">
      <w:pPr>
        <w:widowControl/>
        <w:spacing w:line="360" w:lineRule="auto"/>
        <w:ind w:firstLineChars="200" w:firstLine="420"/>
        <w:jc w:val="left"/>
      </w:pPr>
      <w:r w:rsidRPr="000F5FD3">
        <w:t>3.</w:t>
      </w:r>
      <w:r w:rsidRPr="000F5FD3">
        <w:t>了解掌握信息系统风险常用控制</w:t>
      </w:r>
    </w:p>
    <w:p w:rsidR="009D499C" w:rsidRPr="00E36E97" w:rsidRDefault="009D499C" w:rsidP="009D499C">
      <w:pPr>
        <w:spacing w:line="360" w:lineRule="auto"/>
        <w:jc w:val="center"/>
        <w:rPr>
          <w:rFonts w:eastAsia="黑体"/>
          <w:b/>
          <w:bCs/>
          <w:sz w:val="28"/>
        </w:rPr>
      </w:pPr>
      <w:r w:rsidRPr="00E36E97">
        <w:rPr>
          <w:rFonts w:eastAsia="黑体"/>
          <w:b/>
          <w:bCs/>
          <w:sz w:val="28"/>
        </w:rPr>
        <w:t>第一节</w:t>
      </w:r>
      <w:r w:rsidRPr="00E36E97">
        <w:rPr>
          <w:rFonts w:eastAsia="黑体"/>
          <w:b/>
          <w:bCs/>
          <w:sz w:val="28"/>
        </w:rPr>
        <w:t xml:space="preserve"> </w:t>
      </w:r>
      <w:r w:rsidRPr="00E36E97">
        <w:rPr>
          <w:rFonts w:eastAsia="黑体"/>
          <w:b/>
          <w:bCs/>
          <w:sz w:val="28"/>
        </w:rPr>
        <w:t>信息系统内部控制概述</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一、信息系统内部控制概述</w:t>
      </w:r>
    </w:p>
    <w:p w:rsidR="009D499C" w:rsidRPr="000F5FD3" w:rsidRDefault="009D499C" w:rsidP="009D499C">
      <w:pPr>
        <w:adjustRightInd w:val="0"/>
        <w:snapToGrid w:val="0"/>
        <w:spacing w:line="360" w:lineRule="auto"/>
        <w:ind w:firstLineChars="200" w:firstLine="420"/>
      </w:pPr>
      <w:r w:rsidRPr="000F5FD3">
        <w:t>二、信息系统的发展</w:t>
      </w:r>
    </w:p>
    <w:p w:rsidR="009D499C" w:rsidRPr="000F5FD3" w:rsidRDefault="009D499C" w:rsidP="009D499C">
      <w:pPr>
        <w:adjustRightInd w:val="0"/>
        <w:snapToGrid w:val="0"/>
        <w:spacing w:line="360" w:lineRule="auto"/>
        <w:ind w:firstLineChars="200" w:firstLine="420"/>
      </w:pPr>
      <w:r w:rsidRPr="000F5FD3">
        <w:t>三、信息系统内部控制的目标和对象</w:t>
      </w:r>
    </w:p>
    <w:p w:rsidR="009D499C" w:rsidRPr="000F5FD3" w:rsidRDefault="009D499C" w:rsidP="009D499C">
      <w:pPr>
        <w:adjustRightInd w:val="0"/>
        <w:snapToGrid w:val="0"/>
        <w:spacing w:line="360" w:lineRule="auto"/>
        <w:ind w:firstLineChars="200" w:firstLine="420"/>
      </w:pPr>
      <w:r w:rsidRPr="000F5FD3">
        <w:t>四、信息系统的</w:t>
      </w:r>
      <w:proofErr w:type="spellStart"/>
      <w:r w:rsidRPr="000F5FD3">
        <w:t>cobit</w:t>
      </w:r>
      <w:proofErr w:type="spellEnd"/>
      <w:r w:rsidRPr="000F5FD3">
        <w:t>模型</w:t>
      </w:r>
    </w:p>
    <w:p w:rsidR="009D499C" w:rsidRPr="000F5FD3" w:rsidRDefault="009D499C" w:rsidP="009D499C">
      <w:pPr>
        <w:adjustRightInd w:val="0"/>
        <w:snapToGrid w:val="0"/>
        <w:spacing w:line="360" w:lineRule="auto"/>
        <w:ind w:firstLineChars="200" w:firstLine="420"/>
      </w:pPr>
      <w:r w:rsidRPr="000F5FD3">
        <w:t>五、</w:t>
      </w:r>
      <w:proofErr w:type="spellStart"/>
      <w:r w:rsidRPr="000F5FD3">
        <w:t>cobit</w:t>
      </w:r>
      <w:proofErr w:type="spellEnd"/>
      <w:r w:rsidRPr="000F5FD3">
        <w:t>模型的主要特点</w:t>
      </w:r>
    </w:p>
    <w:p w:rsidR="009D499C" w:rsidRPr="000F5FD3" w:rsidRDefault="009D499C" w:rsidP="009D499C">
      <w:pPr>
        <w:adjustRightInd w:val="0"/>
        <w:snapToGrid w:val="0"/>
        <w:spacing w:line="360" w:lineRule="auto"/>
        <w:ind w:firstLineChars="200" w:firstLine="420"/>
      </w:pPr>
      <w:r w:rsidRPr="000F5FD3">
        <w:t>六、我国信息系统内部控制的发展</w:t>
      </w:r>
    </w:p>
    <w:p w:rsidR="009D499C" w:rsidRPr="000F5FD3" w:rsidRDefault="000F5FD3" w:rsidP="009D499C">
      <w:pPr>
        <w:spacing w:line="360" w:lineRule="auto"/>
        <w:rPr>
          <w:rFonts w:eastAsia="黑体"/>
          <w:bCs/>
        </w:rPr>
      </w:pPr>
      <w:r w:rsidRPr="000F5FD3">
        <w:rPr>
          <w:rFonts w:eastAsia="黑体"/>
          <w:bCs/>
        </w:rPr>
        <w:lastRenderedPageBreak/>
        <w:t>【重点、难点】</w:t>
      </w:r>
    </w:p>
    <w:p w:rsidR="009D499C" w:rsidRPr="008C79BB" w:rsidRDefault="009D499C" w:rsidP="008C79BB">
      <w:pPr>
        <w:adjustRightInd w:val="0"/>
        <w:snapToGrid w:val="0"/>
        <w:spacing w:line="360" w:lineRule="auto"/>
        <w:ind w:firstLineChars="200" w:firstLine="420"/>
      </w:pPr>
      <w:r w:rsidRPr="000F5FD3">
        <w:t>信息系统内部控制概述</w:t>
      </w:r>
    </w:p>
    <w:p w:rsidR="009D499C" w:rsidRPr="00E36E97" w:rsidRDefault="009D499C" w:rsidP="009D499C">
      <w:pPr>
        <w:spacing w:line="360" w:lineRule="auto"/>
        <w:jc w:val="center"/>
        <w:rPr>
          <w:rFonts w:eastAsia="黑体"/>
          <w:b/>
          <w:bCs/>
          <w:sz w:val="28"/>
        </w:rPr>
      </w:pPr>
      <w:r w:rsidRPr="00E36E97">
        <w:rPr>
          <w:rFonts w:eastAsia="黑体"/>
          <w:b/>
          <w:bCs/>
          <w:sz w:val="28"/>
        </w:rPr>
        <w:t>第二节</w:t>
      </w:r>
      <w:r w:rsidRPr="00E36E97">
        <w:rPr>
          <w:rFonts w:eastAsia="黑体"/>
          <w:b/>
          <w:bCs/>
          <w:sz w:val="28"/>
        </w:rPr>
        <w:t xml:space="preserve"> </w:t>
      </w:r>
      <w:r w:rsidRPr="00E36E97">
        <w:rPr>
          <w:rFonts w:eastAsia="黑体"/>
          <w:b/>
          <w:bCs/>
          <w:sz w:val="28"/>
        </w:rPr>
        <w:t>信息系统关键风险</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一、信息系统内部控制划分</w:t>
      </w:r>
    </w:p>
    <w:p w:rsidR="009D499C" w:rsidRPr="000F5FD3" w:rsidRDefault="009D499C" w:rsidP="009D499C">
      <w:pPr>
        <w:adjustRightInd w:val="0"/>
        <w:snapToGrid w:val="0"/>
        <w:spacing w:line="360" w:lineRule="auto"/>
        <w:ind w:firstLineChars="200" w:firstLine="420"/>
      </w:pPr>
      <w:r w:rsidRPr="000F5FD3">
        <w:t>二、信息系统规划阶段主要风险</w:t>
      </w:r>
    </w:p>
    <w:p w:rsidR="009D499C" w:rsidRPr="000F5FD3" w:rsidRDefault="009D499C" w:rsidP="009D499C">
      <w:pPr>
        <w:adjustRightInd w:val="0"/>
        <w:snapToGrid w:val="0"/>
        <w:spacing w:line="360" w:lineRule="auto"/>
        <w:ind w:firstLineChars="200" w:firstLine="420"/>
      </w:pPr>
      <w:r w:rsidRPr="000F5FD3">
        <w:t>三、信息系统分析阶段主要风险</w:t>
      </w:r>
    </w:p>
    <w:p w:rsidR="009D499C" w:rsidRPr="000F5FD3" w:rsidRDefault="009D499C" w:rsidP="009D499C">
      <w:pPr>
        <w:adjustRightInd w:val="0"/>
        <w:snapToGrid w:val="0"/>
        <w:spacing w:line="360" w:lineRule="auto"/>
        <w:ind w:firstLineChars="200" w:firstLine="420"/>
      </w:pPr>
      <w:r w:rsidRPr="000F5FD3">
        <w:t>四、信息系统设计阶段主要风险</w:t>
      </w:r>
    </w:p>
    <w:p w:rsidR="009D499C" w:rsidRPr="000F5FD3" w:rsidRDefault="009D499C" w:rsidP="009D499C">
      <w:pPr>
        <w:adjustRightInd w:val="0"/>
        <w:snapToGrid w:val="0"/>
        <w:spacing w:line="360" w:lineRule="auto"/>
        <w:ind w:firstLineChars="200" w:firstLine="420"/>
      </w:pPr>
      <w:r w:rsidRPr="000F5FD3">
        <w:t>五、信息系统实施阶段主要风险</w:t>
      </w:r>
    </w:p>
    <w:p w:rsidR="009D499C" w:rsidRPr="000F5FD3" w:rsidRDefault="009D499C" w:rsidP="009D499C">
      <w:pPr>
        <w:adjustRightInd w:val="0"/>
        <w:snapToGrid w:val="0"/>
        <w:spacing w:line="360" w:lineRule="auto"/>
        <w:ind w:firstLineChars="200" w:firstLine="420"/>
      </w:pPr>
      <w:r w:rsidRPr="000F5FD3">
        <w:t>六、信息系统运行阶段主要风险</w:t>
      </w:r>
    </w:p>
    <w:p w:rsidR="009D499C" w:rsidRPr="000F5FD3" w:rsidRDefault="009D499C" w:rsidP="009D499C">
      <w:pPr>
        <w:adjustRightInd w:val="0"/>
        <w:snapToGrid w:val="0"/>
        <w:spacing w:line="360" w:lineRule="auto"/>
        <w:ind w:firstLineChars="200" w:firstLine="420"/>
      </w:pPr>
      <w:r w:rsidRPr="000F5FD3">
        <w:t>七、信息系统终结阶段主要风险</w:t>
      </w:r>
    </w:p>
    <w:p w:rsidR="009D499C" w:rsidRPr="000F5FD3" w:rsidRDefault="000F5FD3" w:rsidP="009D499C">
      <w:pPr>
        <w:spacing w:line="360" w:lineRule="auto"/>
        <w:rPr>
          <w:rFonts w:eastAsia="黑体"/>
          <w:bCs/>
        </w:rPr>
      </w:pPr>
      <w:r w:rsidRPr="000F5FD3">
        <w:rPr>
          <w:rFonts w:eastAsia="黑体"/>
          <w:bCs/>
        </w:rPr>
        <w:t>【重点、难点】</w:t>
      </w:r>
    </w:p>
    <w:p w:rsidR="009D499C" w:rsidRPr="008C79BB" w:rsidRDefault="009D499C" w:rsidP="008C79BB">
      <w:pPr>
        <w:adjustRightInd w:val="0"/>
        <w:snapToGrid w:val="0"/>
        <w:spacing w:line="360" w:lineRule="auto"/>
        <w:ind w:firstLineChars="200" w:firstLine="420"/>
      </w:pPr>
      <w:r w:rsidRPr="000F5FD3">
        <w:t>信息系统关键风险</w:t>
      </w:r>
    </w:p>
    <w:p w:rsidR="009D499C" w:rsidRPr="00E36E97" w:rsidRDefault="009D499C" w:rsidP="009D499C">
      <w:pPr>
        <w:spacing w:line="360" w:lineRule="auto"/>
        <w:jc w:val="center"/>
        <w:rPr>
          <w:rFonts w:eastAsia="黑体"/>
          <w:b/>
          <w:bCs/>
          <w:sz w:val="28"/>
        </w:rPr>
      </w:pPr>
      <w:r w:rsidRPr="00E36E97">
        <w:rPr>
          <w:rFonts w:eastAsia="黑体"/>
          <w:b/>
          <w:bCs/>
          <w:sz w:val="28"/>
        </w:rPr>
        <w:t>第三节</w:t>
      </w:r>
      <w:r w:rsidRPr="00E36E97">
        <w:rPr>
          <w:rFonts w:eastAsia="黑体"/>
          <w:b/>
          <w:bCs/>
          <w:sz w:val="28"/>
        </w:rPr>
        <w:t xml:space="preserve"> </w:t>
      </w:r>
      <w:r w:rsidRPr="00E36E97">
        <w:rPr>
          <w:rFonts w:eastAsia="黑体"/>
          <w:b/>
          <w:bCs/>
          <w:sz w:val="28"/>
        </w:rPr>
        <w:t>信息系统风险常用控制</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一、信息系统规划阶段主要控制措施</w:t>
      </w:r>
    </w:p>
    <w:p w:rsidR="009D499C" w:rsidRPr="000F5FD3" w:rsidRDefault="009D499C" w:rsidP="009D499C">
      <w:pPr>
        <w:adjustRightInd w:val="0"/>
        <w:snapToGrid w:val="0"/>
        <w:spacing w:line="360" w:lineRule="auto"/>
        <w:ind w:firstLineChars="200" w:firstLine="420"/>
      </w:pPr>
      <w:r w:rsidRPr="000F5FD3">
        <w:t>二、信息系统分析阶段主要控制措施</w:t>
      </w:r>
    </w:p>
    <w:p w:rsidR="009D499C" w:rsidRPr="000F5FD3" w:rsidRDefault="009D499C" w:rsidP="009D499C">
      <w:pPr>
        <w:adjustRightInd w:val="0"/>
        <w:snapToGrid w:val="0"/>
        <w:spacing w:line="360" w:lineRule="auto"/>
        <w:ind w:firstLineChars="200" w:firstLine="420"/>
      </w:pPr>
      <w:r w:rsidRPr="000F5FD3">
        <w:t>三、信息系统设计阶段主要控制措施</w:t>
      </w:r>
    </w:p>
    <w:p w:rsidR="009D499C" w:rsidRPr="000F5FD3" w:rsidRDefault="009D499C" w:rsidP="009D499C">
      <w:pPr>
        <w:adjustRightInd w:val="0"/>
        <w:snapToGrid w:val="0"/>
        <w:spacing w:line="360" w:lineRule="auto"/>
        <w:ind w:firstLineChars="200" w:firstLine="420"/>
      </w:pPr>
      <w:r w:rsidRPr="000F5FD3">
        <w:t>四、信息系统实施阶段主要控制措施</w:t>
      </w:r>
    </w:p>
    <w:p w:rsidR="009D499C" w:rsidRPr="000F5FD3" w:rsidRDefault="009D499C" w:rsidP="009D499C">
      <w:pPr>
        <w:adjustRightInd w:val="0"/>
        <w:snapToGrid w:val="0"/>
        <w:spacing w:line="360" w:lineRule="auto"/>
        <w:ind w:firstLineChars="200" w:firstLine="420"/>
      </w:pPr>
      <w:r w:rsidRPr="000F5FD3">
        <w:t>五、信息系统维护阶段主要控制措施</w:t>
      </w:r>
    </w:p>
    <w:p w:rsidR="009D499C" w:rsidRPr="000F5FD3" w:rsidRDefault="009D499C" w:rsidP="009D499C">
      <w:pPr>
        <w:adjustRightInd w:val="0"/>
        <w:snapToGrid w:val="0"/>
        <w:spacing w:line="360" w:lineRule="auto"/>
        <w:ind w:firstLineChars="200" w:firstLine="420"/>
      </w:pPr>
      <w:r w:rsidRPr="000F5FD3">
        <w:t>六、信息系统终结阶段主要控制措施</w:t>
      </w:r>
    </w:p>
    <w:p w:rsidR="009D499C" w:rsidRPr="000F5FD3" w:rsidRDefault="000F5FD3" w:rsidP="009D499C">
      <w:pPr>
        <w:spacing w:line="360" w:lineRule="auto"/>
        <w:rPr>
          <w:rFonts w:eastAsia="黑体"/>
          <w:bCs/>
        </w:rPr>
      </w:pPr>
      <w:r w:rsidRPr="000F5FD3">
        <w:rPr>
          <w:rFonts w:eastAsia="黑体"/>
          <w:bCs/>
        </w:rPr>
        <w:t>【重点、难点】</w:t>
      </w:r>
    </w:p>
    <w:p w:rsidR="009D499C" w:rsidRPr="008C79BB" w:rsidRDefault="009D499C" w:rsidP="008C79BB">
      <w:pPr>
        <w:adjustRightInd w:val="0"/>
        <w:snapToGrid w:val="0"/>
        <w:spacing w:line="360" w:lineRule="auto"/>
        <w:ind w:firstLineChars="200" w:firstLine="420"/>
      </w:pPr>
      <w:r w:rsidRPr="000F5FD3">
        <w:t>信息系统风险常用内部控制措施</w:t>
      </w:r>
    </w:p>
    <w:p w:rsidR="009D499C" w:rsidRPr="00E36E97" w:rsidRDefault="009D499C" w:rsidP="009D499C">
      <w:pPr>
        <w:spacing w:line="360" w:lineRule="auto"/>
        <w:jc w:val="center"/>
        <w:rPr>
          <w:rFonts w:eastAsia="黑体"/>
          <w:b/>
          <w:bCs/>
          <w:sz w:val="28"/>
        </w:rPr>
      </w:pPr>
      <w:r w:rsidRPr="00E36E97">
        <w:rPr>
          <w:rFonts w:eastAsia="黑体"/>
          <w:b/>
          <w:bCs/>
          <w:sz w:val="28"/>
        </w:rPr>
        <w:t>第四节</w:t>
      </w:r>
      <w:r w:rsidRPr="00E36E97">
        <w:rPr>
          <w:rFonts w:eastAsia="黑体"/>
          <w:b/>
          <w:bCs/>
          <w:sz w:val="28"/>
        </w:rPr>
        <w:t xml:space="preserve"> </w:t>
      </w:r>
      <w:r w:rsidRPr="00E36E97">
        <w:rPr>
          <w:rFonts w:eastAsia="黑体"/>
          <w:b/>
          <w:bCs/>
          <w:sz w:val="28"/>
        </w:rPr>
        <w:t>信息系统内部控制案例分析</w:t>
      </w:r>
    </w:p>
    <w:p w:rsidR="009D499C" w:rsidRPr="000F5FD3" w:rsidRDefault="009D499C" w:rsidP="009D499C">
      <w:pPr>
        <w:spacing w:line="360" w:lineRule="auto"/>
        <w:rPr>
          <w:rFonts w:eastAsia="黑体"/>
          <w:bCs/>
          <w:sz w:val="24"/>
        </w:rPr>
      </w:pPr>
      <w:r w:rsidRPr="000F5FD3">
        <w:rPr>
          <w:rFonts w:eastAsia="黑体"/>
          <w:bCs/>
        </w:rPr>
        <w:t>【教学内容】</w:t>
      </w:r>
    </w:p>
    <w:p w:rsidR="009D499C" w:rsidRPr="000F5FD3" w:rsidRDefault="009D499C" w:rsidP="009D499C">
      <w:pPr>
        <w:adjustRightInd w:val="0"/>
        <w:snapToGrid w:val="0"/>
        <w:spacing w:line="360" w:lineRule="auto"/>
        <w:ind w:firstLineChars="200" w:firstLine="420"/>
      </w:pPr>
      <w:r w:rsidRPr="000F5FD3">
        <w:t>企业信息系统（一般</w:t>
      </w:r>
      <w:r w:rsidR="000F5FD3" w:rsidRPr="000F5FD3">
        <w:t>IT</w:t>
      </w:r>
      <w:r w:rsidRPr="000F5FD3">
        <w:t>）内部控制流程及相关内部控制案例分析</w:t>
      </w:r>
    </w:p>
    <w:p w:rsidR="009D499C" w:rsidRPr="000F5FD3" w:rsidRDefault="000F5FD3" w:rsidP="009D499C">
      <w:pPr>
        <w:spacing w:line="360" w:lineRule="auto"/>
        <w:rPr>
          <w:rFonts w:eastAsia="黑体"/>
          <w:bCs/>
        </w:rPr>
      </w:pPr>
      <w:r w:rsidRPr="000F5FD3">
        <w:rPr>
          <w:rFonts w:eastAsia="黑体"/>
          <w:bCs/>
        </w:rPr>
        <w:t>【重点、难点】</w:t>
      </w:r>
    </w:p>
    <w:p w:rsidR="002B02A4" w:rsidRPr="008C79BB" w:rsidRDefault="009D499C" w:rsidP="008C79BB">
      <w:pPr>
        <w:adjustRightInd w:val="0"/>
        <w:snapToGrid w:val="0"/>
        <w:spacing w:line="360" w:lineRule="auto"/>
        <w:ind w:firstLineChars="200" w:firstLine="420"/>
      </w:pPr>
      <w:r w:rsidRPr="000F5FD3">
        <w:t>了解企业内部控制的实际做法</w:t>
      </w:r>
    </w:p>
    <w:sectPr w:rsidR="002B02A4" w:rsidRPr="008C79BB" w:rsidSect="00B71894">
      <w:footerReference w:type="default" r:id="rId15"/>
      <w:pgSz w:w="11906" w:h="16838"/>
      <w:pgMar w:top="1440" w:right="1797" w:bottom="1276"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6936" w:rsidRDefault="00106936">
      <w:r>
        <w:separator/>
      </w:r>
    </w:p>
  </w:endnote>
  <w:endnote w:type="continuationSeparator" w:id="0">
    <w:p w:rsidR="00106936" w:rsidRDefault="001069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华文楷体">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7C5" w:rsidRDefault="00B63144">
    <w:pPr>
      <w:pStyle w:val="ab"/>
      <w:jc w:val="center"/>
    </w:pPr>
    <w:r w:rsidRPr="00B63144">
      <w:fldChar w:fldCharType="begin"/>
    </w:r>
    <w:r w:rsidR="000347C5">
      <w:instrText xml:space="preserve"> PAGE   \* MERGEFORMAT </w:instrText>
    </w:r>
    <w:r w:rsidRPr="00B63144">
      <w:fldChar w:fldCharType="separate"/>
    </w:r>
    <w:r w:rsidR="00467536" w:rsidRPr="00467536">
      <w:rPr>
        <w:noProof/>
        <w:lang w:val="zh-CN"/>
      </w:rPr>
      <w:t>6</w:t>
    </w:r>
    <w:r>
      <w:rPr>
        <w:noProof/>
        <w:lang w:val="zh-CN"/>
      </w:rPr>
      <w:fldChar w:fldCharType="end"/>
    </w:r>
  </w:p>
  <w:p w:rsidR="000347C5" w:rsidRDefault="000347C5">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6936" w:rsidRDefault="00106936">
      <w:r>
        <w:separator/>
      </w:r>
    </w:p>
  </w:footnote>
  <w:footnote w:type="continuationSeparator" w:id="0">
    <w:p w:rsidR="00106936" w:rsidRDefault="001069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875B04"/>
    <w:multiLevelType w:val="hybridMultilevel"/>
    <w:tmpl w:val="041C0336"/>
    <w:lvl w:ilvl="0" w:tplc="932207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2BB25E0"/>
    <w:multiLevelType w:val="hybridMultilevel"/>
    <w:tmpl w:val="041C0336"/>
    <w:lvl w:ilvl="0" w:tplc="932207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AA95C71"/>
    <w:multiLevelType w:val="hybridMultilevel"/>
    <w:tmpl w:val="041C0336"/>
    <w:lvl w:ilvl="0" w:tplc="932207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F627ED2"/>
    <w:multiLevelType w:val="hybridMultilevel"/>
    <w:tmpl w:val="6C6490FE"/>
    <w:lvl w:ilvl="0" w:tplc="2C668BAA">
      <w:start w:val="1"/>
      <w:numFmt w:val="japaneseCounting"/>
      <w:lvlText w:val="第%1节"/>
      <w:lvlJc w:val="left"/>
      <w:pPr>
        <w:ind w:left="960" w:hanging="9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3BF1979"/>
    <w:multiLevelType w:val="hybridMultilevel"/>
    <w:tmpl w:val="A1F00684"/>
    <w:lvl w:ilvl="0" w:tplc="10B89E8A">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59FE2452"/>
    <w:multiLevelType w:val="hybridMultilevel"/>
    <w:tmpl w:val="02A4BFA6"/>
    <w:lvl w:ilvl="0" w:tplc="FF1A398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72381761"/>
    <w:multiLevelType w:val="hybridMultilevel"/>
    <w:tmpl w:val="434E8E6C"/>
    <w:lvl w:ilvl="0" w:tplc="10B89E8A">
      <w:start w:val="1"/>
      <w:numFmt w:val="none"/>
      <w:lvlText w:val="一、"/>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79F04DA6"/>
    <w:multiLevelType w:val="hybridMultilevel"/>
    <w:tmpl w:val="0900AD9E"/>
    <w:lvl w:ilvl="0" w:tplc="778A76E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C593449"/>
    <w:multiLevelType w:val="hybridMultilevel"/>
    <w:tmpl w:val="29C6DDF8"/>
    <w:lvl w:ilvl="0" w:tplc="CBA29A36">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9">
    <w:nsid w:val="7C5A5F6A"/>
    <w:multiLevelType w:val="hybridMultilevel"/>
    <w:tmpl w:val="058ABCBC"/>
    <w:lvl w:ilvl="0" w:tplc="6C0EB696">
      <w:start w:val="1"/>
      <w:numFmt w:val="japaneseCounting"/>
      <w:lvlText w:val="第%1章"/>
      <w:lvlJc w:val="left"/>
      <w:pPr>
        <w:ind w:left="900" w:hanging="9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E26415E"/>
    <w:multiLevelType w:val="hybridMultilevel"/>
    <w:tmpl w:val="3272C070"/>
    <w:lvl w:ilvl="0" w:tplc="7FC63C36">
      <w:start w:val="1"/>
      <w:numFmt w:val="japaneseCounting"/>
      <w:lvlText w:val="%1、"/>
      <w:lvlJc w:val="left"/>
      <w:pPr>
        <w:ind w:left="615" w:hanging="420"/>
      </w:pPr>
      <w:rPr>
        <w:rFonts w:hint="default"/>
      </w:rPr>
    </w:lvl>
    <w:lvl w:ilvl="1" w:tplc="04090019" w:tentative="1">
      <w:start w:val="1"/>
      <w:numFmt w:val="lowerLetter"/>
      <w:lvlText w:val="%2)"/>
      <w:lvlJc w:val="left"/>
      <w:pPr>
        <w:ind w:left="1035" w:hanging="420"/>
      </w:pPr>
    </w:lvl>
    <w:lvl w:ilvl="2" w:tplc="0409001B" w:tentative="1">
      <w:start w:val="1"/>
      <w:numFmt w:val="lowerRoman"/>
      <w:lvlText w:val="%3."/>
      <w:lvlJc w:val="right"/>
      <w:pPr>
        <w:ind w:left="1455" w:hanging="420"/>
      </w:pPr>
    </w:lvl>
    <w:lvl w:ilvl="3" w:tplc="0409000F" w:tentative="1">
      <w:start w:val="1"/>
      <w:numFmt w:val="decimal"/>
      <w:lvlText w:val="%4."/>
      <w:lvlJc w:val="left"/>
      <w:pPr>
        <w:ind w:left="1875" w:hanging="420"/>
      </w:pPr>
    </w:lvl>
    <w:lvl w:ilvl="4" w:tplc="04090019" w:tentative="1">
      <w:start w:val="1"/>
      <w:numFmt w:val="lowerLetter"/>
      <w:lvlText w:val="%5)"/>
      <w:lvlJc w:val="left"/>
      <w:pPr>
        <w:ind w:left="2295" w:hanging="420"/>
      </w:pPr>
    </w:lvl>
    <w:lvl w:ilvl="5" w:tplc="0409001B" w:tentative="1">
      <w:start w:val="1"/>
      <w:numFmt w:val="lowerRoman"/>
      <w:lvlText w:val="%6."/>
      <w:lvlJc w:val="right"/>
      <w:pPr>
        <w:ind w:left="2715" w:hanging="420"/>
      </w:pPr>
    </w:lvl>
    <w:lvl w:ilvl="6" w:tplc="0409000F" w:tentative="1">
      <w:start w:val="1"/>
      <w:numFmt w:val="decimal"/>
      <w:lvlText w:val="%7."/>
      <w:lvlJc w:val="left"/>
      <w:pPr>
        <w:ind w:left="3135" w:hanging="420"/>
      </w:pPr>
    </w:lvl>
    <w:lvl w:ilvl="7" w:tplc="04090019" w:tentative="1">
      <w:start w:val="1"/>
      <w:numFmt w:val="lowerLetter"/>
      <w:lvlText w:val="%8)"/>
      <w:lvlJc w:val="left"/>
      <w:pPr>
        <w:ind w:left="3555" w:hanging="420"/>
      </w:pPr>
    </w:lvl>
    <w:lvl w:ilvl="8" w:tplc="0409001B" w:tentative="1">
      <w:start w:val="1"/>
      <w:numFmt w:val="lowerRoman"/>
      <w:lvlText w:val="%9."/>
      <w:lvlJc w:val="right"/>
      <w:pPr>
        <w:ind w:left="3975" w:hanging="420"/>
      </w:pPr>
    </w:lvl>
  </w:abstractNum>
  <w:num w:numId="1">
    <w:abstractNumId w:val="2"/>
  </w:num>
  <w:num w:numId="2">
    <w:abstractNumId w:val="1"/>
  </w:num>
  <w:num w:numId="3">
    <w:abstractNumId w:val="0"/>
  </w:num>
  <w:num w:numId="4">
    <w:abstractNumId w:val="9"/>
  </w:num>
  <w:num w:numId="5">
    <w:abstractNumId w:val="3"/>
  </w:num>
  <w:num w:numId="6">
    <w:abstractNumId w:val="6"/>
  </w:num>
  <w:num w:numId="7">
    <w:abstractNumId w:val="8"/>
  </w:num>
  <w:num w:numId="8">
    <w:abstractNumId w:val="10"/>
  </w:num>
  <w:num w:numId="9">
    <w:abstractNumId w:val="4"/>
  </w:num>
  <w:num w:numId="10">
    <w:abstractNumId w:val="7"/>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A7DED"/>
    <w:rsid w:val="000063AA"/>
    <w:rsid w:val="00017760"/>
    <w:rsid w:val="00017F53"/>
    <w:rsid w:val="000347C5"/>
    <w:rsid w:val="0004093E"/>
    <w:rsid w:val="00040A81"/>
    <w:rsid w:val="000532FB"/>
    <w:rsid w:val="000713B6"/>
    <w:rsid w:val="00073774"/>
    <w:rsid w:val="00085B0E"/>
    <w:rsid w:val="00090472"/>
    <w:rsid w:val="000B00F9"/>
    <w:rsid w:val="000F38AD"/>
    <w:rsid w:val="000F5FD3"/>
    <w:rsid w:val="00101D3C"/>
    <w:rsid w:val="0010267C"/>
    <w:rsid w:val="00102D22"/>
    <w:rsid w:val="00106936"/>
    <w:rsid w:val="00107A3A"/>
    <w:rsid w:val="001107EE"/>
    <w:rsid w:val="0011178C"/>
    <w:rsid w:val="0011399A"/>
    <w:rsid w:val="001159CE"/>
    <w:rsid w:val="00121F89"/>
    <w:rsid w:val="001221C1"/>
    <w:rsid w:val="00130DA5"/>
    <w:rsid w:val="00135D91"/>
    <w:rsid w:val="001437FC"/>
    <w:rsid w:val="001572ED"/>
    <w:rsid w:val="001575D1"/>
    <w:rsid w:val="00167C2A"/>
    <w:rsid w:val="0018301F"/>
    <w:rsid w:val="001845BD"/>
    <w:rsid w:val="001865B8"/>
    <w:rsid w:val="001C0744"/>
    <w:rsid w:val="001C310A"/>
    <w:rsid w:val="001C36FB"/>
    <w:rsid w:val="001E7AAF"/>
    <w:rsid w:val="001F023A"/>
    <w:rsid w:val="001F49C4"/>
    <w:rsid w:val="00213949"/>
    <w:rsid w:val="00223F72"/>
    <w:rsid w:val="002403F6"/>
    <w:rsid w:val="002557C0"/>
    <w:rsid w:val="00261138"/>
    <w:rsid w:val="00263BA9"/>
    <w:rsid w:val="00273ECB"/>
    <w:rsid w:val="002766F6"/>
    <w:rsid w:val="002829FF"/>
    <w:rsid w:val="00291E14"/>
    <w:rsid w:val="002975B4"/>
    <w:rsid w:val="002A62CE"/>
    <w:rsid w:val="002A67EA"/>
    <w:rsid w:val="002A7D1F"/>
    <w:rsid w:val="002B02A4"/>
    <w:rsid w:val="002C3072"/>
    <w:rsid w:val="002F2F0C"/>
    <w:rsid w:val="002F6834"/>
    <w:rsid w:val="003072E7"/>
    <w:rsid w:val="00310F56"/>
    <w:rsid w:val="00312BB2"/>
    <w:rsid w:val="00316BFF"/>
    <w:rsid w:val="00320F83"/>
    <w:rsid w:val="003361FC"/>
    <w:rsid w:val="00340A27"/>
    <w:rsid w:val="0034551F"/>
    <w:rsid w:val="00346203"/>
    <w:rsid w:val="00346458"/>
    <w:rsid w:val="00350D8E"/>
    <w:rsid w:val="00352380"/>
    <w:rsid w:val="00356313"/>
    <w:rsid w:val="00375C23"/>
    <w:rsid w:val="00377104"/>
    <w:rsid w:val="00384378"/>
    <w:rsid w:val="00391314"/>
    <w:rsid w:val="003A1946"/>
    <w:rsid w:val="003A271A"/>
    <w:rsid w:val="003B341A"/>
    <w:rsid w:val="003D749E"/>
    <w:rsid w:val="003E3859"/>
    <w:rsid w:val="003E4D39"/>
    <w:rsid w:val="003F2012"/>
    <w:rsid w:val="004102D8"/>
    <w:rsid w:val="00412AE6"/>
    <w:rsid w:val="00412AF9"/>
    <w:rsid w:val="004137DD"/>
    <w:rsid w:val="00417DCD"/>
    <w:rsid w:val="00436FD4"/>
    <w:rsid w:val="0044297F"/>
    <w:rsid w:val="004450FB"/>
    <w:rsid w:val="00451774"/>
    <w:rsid w:val="00467536"/>
    <w:rsid w:val="004717B4"/>
    <w:rsid w:val="004851AD"/>
    <w:rsid w:val="004B4B1A"/>
    <w:rsid w:val="004C5232"/>
    <w:rsid w:val="004E3190"/>
    <w:rsid w:val="004F1D80"/>
    <w:rsid w:val="004F6E44"/>
    <w:rsid w:val="00511072"/>
    <w:rsid w:val="00513527"/>
    <w:rsid w:val="00525B02"/>
    <w:rsid w:val="00540565"/>
    <w:rsid w:val="00553F93"/>
    <w:rsid w:val="005633E2"/>
    <w:rsid w:val="00566227"/>
    <w:rsid w:val="00577B5D"/>
    <w:rsid w:val="005838FA"/>
    <w:rsid w:val="00583A67"/>
    <w:rsid w:val="0059179A"/>
    <w:rsid w:val="005A16FF"/>
    <w:rsid w:val="005B454C"/>
    <w:rsid w:val="005B714B"/>
    <w:rsid w:val="005C4808"/>
    <w:rsid w:val="005D0ED9"/>
    <w:rsid w:val="005E065F"/>
    <w:rsid w:val="006047B1"/>
    <w:rsid w:val="00606417"/>
    <w:rsid w:val="006125B4"/>
    <w:rsid w:val="0062448C"/>
    <w:rsid w:val="00642381"/>
    <w:rsid w:val="006460C1"/>
    <w:rsid w:val="00680407"/>
    <w:rsid w:val="00682F9C"/>
    <w:rsid w:val="00692ACE"/>
    <w:rsid w:val="006A7DED"/>
    <w:rsid w:val="006C2A54"/>
    <w:rsid w:val="006C53F4"/>
    <w:rsid w:val="00710EFA"/>
    <w:rsid w:val="00711F80"/>
    <w:rsid w:val="00721F15"/>
    <w:rsid w:val="00724CB7"/>
    <w:rsid w:val="00727EDC"/>
    <w:rsid w:val="007334A5"/>
    <w:rsid w:val="00752AA3"/>
    <w:rsid w:val="00762C6F"/>
    <w:rsid w:val="00767376"/>
    <w:rsid w:val="007702D9"/>
    <w:rsid w:val="0077785D"/>
    <w:rsid w:val="00780317"/>
    <w:rsid w:val="00785749"/>
    <w:rsid w:val="007B185D"/>
    <w:rsid w:val="007C06D3"/>
    <w:rsid w:val="007C2A41"/>
    <w:rsid w:val="007C70EC"/>
    <w:rsid w:val="007D068D"/>
    <w:rsid w:val="007D0DDD"/>
    <w:rsid w:val="007D477B"/>
    <w:rsid w:val="007D5DF3"/>
    <w:rsid w:val="007D7A99"/>
    <w:rsid w:val="007E1B8E"/>
    <w:rsid w:val="007E220A"/>
    <w:rsid w:val="00800A69"/>
    <w:rsid w:val="00801EB5"/>
    <w:rsid w:val="00803FE6"/>
    <w:rsid w:val="008132F9"/>
    <w:rsid w:val="008210DB"/>
    <w:rsid w:val="008253F4"/>
    <w:rsid w:val="008326A3"/>
    <w:rsid w:val="0086070A"/>
    <w:rsid w:val="0086095A"/>
    <w:rsid w:val="00864CA3"/>
    <w:rsid w:val="00891A51"/>
    <w:rsid w:val="008A5F3F"/>
    <w:rsid w:val="008B23DB"/>
    <w:rsid w:val="008B6DDA"/>
    <w:rsid w:val="008B7885"/>
    <w:rsid w:val="008C1A26"/>
    <w:rsid w:val="008C6C06"/>
    <w:rsid w:val="008C79BB"/>
    <w:rsid w:val="008E02B0"/>
    <w:rsid w:val="008E0F93"/>
    <w:rsid w:val="008F520D"/>
    <w:rsid w:val="009079CB"/>
    <w:rsid w:val="00912008"/>
    <w:rsid w:val="00914DE4"/>
    <w:rsid w:val="00924CB3"/>
    <w:rsid w:val="009274DB"/>
    <w:rsid w:val="00945761"/>
    <w:rsid w:val="00952FBD"/>
    <w:rsid w:val="00961716"/>
    <w:rsid w:val="00964C27"/>
    <w:rsid w:val="0098512B"/>
    <w:rsid w:val="00987926"/>
    <w:rsid w:val="00994965"/>
    <w:rsid w:val="009954F8"/>
    <w:rsid w:val="009A4D99"/>
    <w:rsid w:val="009B203B"/>
    <w:rsid w:val="009B6A59"/>
    <w:rsid w:val="009C025A"/>
    <w:rsid w:val="009D0DD6"/>
    <w:rsid w:val="009D499C"/>
    <w:rsid w:val="009E339A"/>
    <w:rsid w:val="00A00B8D"/>
    <w:rsid w:val="00A11C2F"/>
    <w:rsid w:val="00A22828"/>
    <w:rsid w:val="00A2563E"/>
    <w:rsid w:val="00A33273"/>
    <w:rsid w:val="00A35970"/>
    <w:rsid w:val="00A40C08"/>
    <w:rsid w:val="00A4314D"/>
    <w:rsid w:val="00A4316A"/>
    <w:rsid w:val="00A515F4"/>
    <w:rsid w:val="00A51A88"/>
    <w:rsid w:val="00A920D1"/>
    <w:rsid w:val="00A952BC"/>
    <w:rsid w:val="00AB7A88"/>
    <w:rsid w:val="00AC0D66"/>
    <w:rsid w:val="00AC5451"/>
    <w:rsid w:val="00AC7778"/>
    <w:rsid w:val="00AD54FF"/>
    <w:rsid w:val="00AF25AC"/>
    <w:rsid w:val="00B05D22"/>
    <w:rsid w:val="00B21C22"/>
    <w:rsid w:val="00B368D3"/>
    <w:rsid w:val="00B45A64"/>
    <w:rsid w:val="00B5088C"/>
    <w:rsid w:val="00B63144"/>
    <w:rsid w:val="00B6382A"/>
    <w:rsid w:val="00B63FBB"/>
    <w:rsid w:val="00B70BEB"/>
    <w:rsid w:val="00B71894"/>
    <w:rsid w:val="00B7228F"/>
    <w:rsid w:val="00B73D5C"/>
    <w:rsid w:val="00B812D4"/>
    <w:rsid w:val="00BA1651"/>
    <w:rsid w:val="00BB00CC"/>
    <w:rsid w:val="00BB555C"/>
    <w:rsid w:val="00BC39B6"/>
    <w:rsid w:val="00BD6E81"/>
    <w:rsid w:val="00BF3DC4"/>
    <w:rsid w:val="00C143E1"/>
    <w:rsid w:val="00C230E9"/>
    <w:rsid w:val="00C32912"/>
    <w:rsid w:val="00C55497"/>
    <w:rsid w:val="00CE3912"/>
    <w:rsid w:val="00D00943"/>
    <w:rsid w:val="00D1206F"/>
    <w:rsid w:val="00D21779"/>
    <w:rsid w:val="00D4355B"/>
    <w:rsid w:val="00D454EA"/>
    <w:rsid w:val="00D6307C"/>
    <w:rsid w:val="00D66B35"/>
    <w:rsid w:val="00D73DD5"/>
    <w:rsid w:val="00DA591A"/>
    <w:rsid w:val="00DA6DA8"/>
    <w:rsid w:val="00DB422B"/>
    <w:rsid w:val="00DB6C39"/>
    <w:rsid w:val="00DE3054"/>
    <w:rsid w:val="00DF1C01"/>
    <w:rsid w:val="00E03942"/>
    <w:rsid w:val="00E1000D"/>
    <w:rsid w:val="00E10B35"/>
    <w:rsid w:val="00E17CF0"/>
    <w:rsid w:val="00E36E97"/>
    <w:rsid w:val="00E37FFB"/>
    <w:rsid w:val="00E41CA5"/>
    <w:rsid w:val="00E550CB"/>
    <w:rsid w:val="00E551E5"/>
    <w:rsid w:val="00E55968"/>
    <w:rsid w:val="00E70086"/>
    <w:rsid w:val="00E7085C"/>
    <w:rsid w:val="00E71E46"/>
    <w:rsid w:val="00EB1027"/>
    <w:rsid w:val="00EB533C"/>
    <w:rsid w:val="00ED231B"/>
    <w:rsid w:val="00EE0F3B"/>
    <w:rsid w:val="00F01799"/>
    <w:rsid w:val="00F07AF3"/>
    <w:rsid w:val="00F12CB7"/>
    <w:rsid w:val="00F13688"/>
    <w:rsid w:val="00F174FA"/>
    <w:rsid w:val="00F20C35"/>
    <w:rsid w:val="00F34B93"/>
    <w:rsid w:val="00F34ECA"/>
    <w:rsid w:val="00F36AFE"/>
    <w:rsid w:val="00F516A3"/>
    <w:rsid w:val="00F87BD4"/>
    <w:rsid w:val="00F93623"/>
    <w:rsid w:val="00FB4AE7"/>
    <w:rsid w:val="00FC5A02"/>
    <w:rsid w:val="00FC5B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952BC"/>
    <w:pPr>
      <w:widowControl w:val="0"/>
      <w:jc w:val="both"/>
    </w:pPr>
    <w:rPr>
      <w:kern w:val="2"/>
      <w:sz w:val="21"/>
      <w:szCs w:val="24"/>
    </w:rPr>
  </w:style>
  <w:style w:type="paragraph" w:styleId="3">
    <w:name w:val="heading 3"/>
    <w:basedOn w:val="a"/>
    <w:qFormat/>
    <w:rsid w:val="00B5088C"/>
    <w:pPr>
      <w:widowControl/>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A7DE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090472"/>
    <w:rPr>
      <w:sz w:val="18"/>
      <w:szCs w:val="18"/>
    </w:rPr>
  </w:style>
  <w:style w:type="character" w:styleId="a5">
    <w:name w:val="Hyperlink"/>
    <w:basedOn w:val="a0"/>
    <w:rsid w:val="002F6834"/>
    <w:rPr>
      <w:strike w:val="0"/>
      <w:dstrike w:val="0"/>
      <w:color w:val="000000"/>
      <w:u w:val="none"/>
      <w:effect w:val="none"/>
    </w:rPr>
  </w:style>
  <w:style w:type="paragraph" w:styleId="a6">
    <w:name w:val="Normal (Web)"/>
    <w:basedOn w:val="a"/>
    <w:uiPriority w:val="99"/>
    <w:rsid w:val="002F6834"/>
    <w:pPr>
      <w:widowControl/>
      <w:jc w:val="left"/>
    </w:pPr>
    <w:rPr>
      <w:rFonts w:ascii="Verdana" w:hAnsi="Verdana" w:cs="宋体"/>
      <w:color w:val="000000"/>
      <w:kern w:val="0"/>
      <w:sz w:val="18"/>
      <w:szCs w:val="18"/>
    </w:rPr>
  </w:style>
  <w:style w:type="character" w:styleId="a7">
    <w:name w:val="Strong"/>
    <w:basedOn w:val="a0"/>
    <w:uiPriority w:val="22"/>
    <w:qFormat/>
    <w:rsid w:val="002F6834"/>
    <w:rPr>
      <w:b/>
      <w:bCs/>
    </w:rPr>
  </w:style>
  <w:style w:type="paragraph" w:styleId="a8">
    <w:name w:val="Date"/>
    <w:basedOn w:val="a"/>
    <w:next w:val="a"/>
    <w:rsid w:val="00721F15"/>
    <w:pPr>
      <w:ind w:leftChars="2500" w:left="100"/>
    </w:pPr>
    <w:rPr>
      <w:rFonts w:eastAsia="华文楷体"/>
      <w:sz w:val="28"/>
    </w:rPr>
  </w:style>
  <w:style w:type="paragraph" w:styleId="a9">
    <w:name w:val="Body Text Indent"/>
    <w:basedOn w:val="a"/>
    <w:rsid w:val="00721F15"/>
    <w:pPr>
      <w:spacing w:before="100" w:beforeAutospacing="1" w:after="100" w:afterAutospacing="1" w:line="440" w:lineRule="exact"/>
      <w:ind w:firstLineChars="300" w:firstLine="720"/>
      <w:jc w:val="left"/>
    </w:pPr>
    <w:rPr>
      <w:sz w:val="24"/>
    </w:rPr>
  </w:style>
  <w:style w:type="paragraph" w:styleId="aa">
    <w:name w:val="header"/>
    <w:basedOn w:val="a"/>
    <w:rsid w:val="00352380"/>
    <w:pPr>
      <w:pBdr>
        <w:bottom w:val="single" w:sz="6" w:space="1" w:color="auto"/>
      </w:pBdr>
      <w:tabs>
        <w:tab w:val="center" w:pos="4153"/>
        <w:tab w:val="right" w:pos="8306"/>
      </w:tabs>
      <w:snapToGrid w:val="0"/>
      <w:jc w:val="center"/>
    </w:pPr>
    <w:rPr>
      <w:sz w:val="18"/>
      <w:szCs w:val="18"/>
    </w:rPr>
  </w:style>
  <w:style w:type="paragraph" w:styleId="ab">
    <w:name w:val="footer"/>
    <w:basedOn w:val="a"/>
    <w:link w:val="Char"/>
    <w:uiPriority w:val="99"/>
    <w:rsid w:val="00352380"/>
    <w:pPr>
      <w:tabs>
        <w:tab w:val="center" w:pos="4153"/>
        <w:tab w:val="right" w:pos="8306"/>
      </w:tabs>
      <w:snapToGrid w:val="0"/>
      <w:jc w:val="left"/>
    </w:pPr>
    <w:rPr>
      <w:sz w:val="18"/>
      <w:szCs w:val="18"/>
    </w:rPr>
  </w:style>
  <w:style w:type="character" w:styleId="ac">
    <w:name w:val="page number"/>
    <w:basedOn w:val="a0"/>
    <w:rsid w:val="00352380"/>
  </w:style>
  <w:style w:type="character" w:customStyle="1" w:styleId="yongrinewsarticlestitle1">
    <w:name w:val="yongri_newsarticles_title1"/>
    <w:basedOn w:val="a0"/>
    <w:rsid w:val="00BD6E81"/>
    <w:rPr>
      <w:rFonts w:ascii="Tahoma" w:hAnsi="Tahoma"/>
      <w:b/>
      <w:sz w:val="27"/>
    </w:rPr>
  </w:style>
  <w:style w:type="character" w:customStyle="1" w:styleId="Char">
    <w:name w:val="页脚 Char"/>
    <w:basedOn w:val="a0"/>
    <w:link w:val="ab"/>
    <w:uiPriority w:val="99"/>
    <w:rsid w:val="001C310A"/>
    <w:rPr>
      <w:kern w:val="2"/>
      <w:sz w:val="18"/>
      <w:szCs w:val="18"/>
    </w:rPr>
  </w:style>
  <w:style w:type="paragraph" w:styleId="ad">
    <w:name w:val="List Paragraph"/>
    <w:basedOn w:val="a"/>
    <w:uiPriority w:val="34"/>
    <w:qFormat/>
    <w:rsid w:val="004717B4"/>
    <w:pPr>
      <w:widowControl/>
      <w:ind w:firstLineChars="200" w:firstLine="420"/>
      <w:jc w:val="left"/>
    </w:pPr>
    <w:rPr>
      <w:rFonts w:ascii="宋体" w:hAnsi="宋体" w:cs="宋体"/>
      <w:kern w:val="0"/>
      <w:sz w:val="24"/>
    </w:rPr>
  </w:style>
  <w:style w:type="paragraph" w:customStyle="1" w:styleId="ae">
    <w:name w:val="ÕýÎÄ"/>
    <w:rsid w:val="002557C0"/>
    <w:pPr>
      <w:widowControl w:val="0"/>
      <w:overflowPunct w:val="0"/>
      <w:autoSpaceDE w:val="0"/>
      <w:autoSpaceDN w:val="0"/>
      <w:adjustRightInd w:val="0"/>
      <w:spacing w:line="425" w:lineRule="atLeast"/>
      <w:jc w:val="both"/>
      <w:textAlignment w:val="baseline"/>
    </w:pPr>
    <w:rPr>
      <w:color w:val="000000"/>
      <w:sz w:val="21"/>
    </w:rPr>
  </w:style>
  <w:style w:type="character" w:customStyle="1" w:styleId="shorttext">
    <w:name w:val="short_text"/>
    <w:basedOn w:val="a0"/>
    <w:rsid w:val="003361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1158507">
      <w:bodyDiv w:val="1"/>
      <w:marLeft w:val="0"/>
      <w:marRight w:val="0"/>
      <w:marTop w:val="0"/>
      <w:marBottom w:val="0"/>
      <w:divBdr>
        <w:top w:val="none" w:sz="0" w:space="0" w:color="auto"/>
        <w:left w:val="none" w:sz="0" w:space="0" w:color="auto"/>
        <w:bottom w:val="none" w:sz="0" w:space="0" w:color="auto"/>
        <w:right w:val="none" w:sz="0" w:space="0" w:color="auto"/>
      </w:divBdr>
      <w:divsChild>
        <w:div w:id="484857225">
          <w:marLeft w:val="0"/>
          <w:marRight w:val="0"/>
          <w:marTop w:val="0"/>
          <w:marBottom w:val="0"/>
          <w:divBdr>
            <w:top w:val="none" w:sz="0" w:space="0" w:color="auto"/>
            <w:left w:val="none" w:sz="0" w:space="0" w:color="auto"/>
            <w:bottom w:val="none" w:sz="0" w:space="0" w:color="auto"/>
            <w:right w:val="none" w:sz="0" w:space="0" w:color="auto"/>
          </w:divBdr>
          <w:divsChild>
            <w:div w:id="367686174">
              <w:marLeft w:val="0"/>
              <w:marRight w:val="0"/>
              <w:marTop w:val="0"/>
              <w:marBottom w:val="0"/>
              <w:divBdr>
                <w:top w:val="none" w:sz="0" w:space="0" w:color="auto"/>
                <w:left w:val="none" w:sz="0" w:space="0" w:color="auto"/>
                <w:bottom w:val="none" w:sz="0" w:space="0" w:color="auto"/>
                <w:right w:val="none" w:sz="0" w:space="0" w:color="auto"/>
              </w:divBdr>
              <w:divsChild>
                <w:div w:id="1263417158">
                  <w:marLeft w:val="0"/>
                  <w:marRight w:val="0"/>
                  <w:marTop w:val="0"/>
                  <w:marBottom w:val="0"/>
                  <w:divBdr>
                    <w:top w:val="none" w:sz="0" w:space="0" w:color="auto"/>
                    <w:left w:val="none" w:sz="0" w:space="0" w:color="auto"/>
                    <w:bottom w:val="none" w:sz="0" w:space="0" w:color="auto"/>
                    <w:right w:val="none" w:sz="0" w:space="0" w:color="auto"/>
                  </w:divBdr>
                  <w:divsChild>
                    <w:div w:id="988750218">
                      <w:marLeft w:val="0"/>
                      <w:marRight w:val="0"/>
                      <w:marTop w:val="0"/>
                      <w:marBottom w:val="0"/>
                      <w:divBdr>
                        <w:top w:val="none" w:sz="0" w:space="0" w:color="auto"/>
                        <w:left w:val="none" w:sz="0" w:space="0" w:color="auto"/>
                        <w:bottom w:val="none" w:sz="0" w:space="0" w:color="auto"/>
                        <w:right w:val="none" w:sz="0" w:space="0" w:color="auto"/>
                      </w:divBdr>
                      <w:divsChild>
                        <w:div w:id="70083032">
                          <w:marLeft w:val="0"/>
                          <w:marRight w:val="0"/>
                          <w:marTop w:val="0"/>
                          <w:marBottom w:val="0"/>
                          <w:divBdr>
                            <w:top w:val="none" w:sz="0" w:space="0" w:color="auto"/>
                            <w:left w:val="none" w:sz="0" w:space="0" w:color="auto"/>
                            <w:bottom w:val="none" w:sz="0" w:space="0" w:color="auto"/>
                            <w:right w:val="none" w:sz="0" w:space="0" w:color="auto"/>
                          </w:divBdr>
                          <w:divsChild>
                            <w:div w:id="1262492617">
                              <w:marLeft w:val="0"/>
                              <w:marRight w:val="0"/>
                              <w:marTop w:val="0"/>
                              <w:marBottom w:val="0"/>
                              <w:divBdr>
                                <w:top w:val="none" w:sz="0" w:space="0" w:color="auto"/>
                                <w:left w:val="none" w:sz="0" w:space="0" w:color="auto"/>
                                <w:bottom w:val="none" w:sz="0" w:space="0" w:color="auto"/>
                                <w:right w:val="none" w:sz="0" w:space="0" w:color="auto"/>
                              </w:divBdr>
                              <w:divsChild>
                                <w:div w:id="1709992606">
                                  <w:marLeft w:val="0"/>
                                  <w:marRight w:val="0"/>
                                  <w:marTop w:val="0"/>
                                  <w:marBottom w:val="0"/>
                                  <w:divBdr>
                                    <w:top w:val="none" w:sz="0" w:space="0" w:color="auto"/>
                                    <w:left w:val="none" w:sz="0" w:space="0" w:color="auto"/>
                                    <w:bottom w:val="none" w:sz="0" w:space="0" w:color="auto"/>
                                    <w:right w:val="none" w:sz="0" w:space="0" w:color="auto"/>
                                  </w:divBdr>
                                  <w:divsChild>
                                    <w:div w:id="1995446053">
                                      <w:marLeft w:val="0"/>
                                      <w:marRight w:val="0"/>
                                      <w:marTop w:val="0"/>
                                      <w:marBottom w:val="0"/>
                                      <w:divBdr>
                                        <w:top w:val="none" w:sz="0" w:space="0" w:color="auto"/>
                                        <w:left w:val="none" w:sz="0" w:space="0" w:color="auto"/>
                                        <w:bottom w:val="none" w:sz="0" w:space="0" w:color="auto"/>
                                        <w:right w:val="none" w:sz="0" w:space="0" w:color="auto"/>
                                      </w:divBdr>
                                      <w:divsChild>
                                        <w:div w:id="1514612935">
                                          <w:marLeft w:val="0"/>
                                          <w:marRight w:val="0"/>
                                          <w:marTop w:val="0"/>
                                          <w:marBottom w:val="0"/>
                                          <w:divBdr>
                                            <w:top w:val="none" w:sz="0" w:space="0" w:color="auto"/>
                                            <w:left w:val="none" w:sz="0" w:space="0" w:color="auto"/>
                                            <w:bottom w:val="none" w:sz="0" w:space="0" w:color="auto"/>
                                            <w:right w:val="none" w:sz="0" w:space="0" w:color="auto"/>
                                          </w:divBdr>
                                          <w:divsChild>
                                            <w:div w:id="848568855">
                                              <w:marLeft w:val="0"/>
                                              <w:marRight w:val="0"/>
                                              <w:marTop w:val="0"/>
                                              <w:marBottom w:val="0"/>
                                              <w:divBdr>
                                                <w:top w:val="none" w:sz="0" w:space="0" w:color="auto"/>
                                                <w:left w:val="none" w:sz="0" w:space="0" w:color="auto"/>
                                                <w:bottom w:val="none" w:sz="0" w:space="0" w:color="auto"/>
                                                <w:right w:val="none" w:sz="0" w:space="0" w:color="auto"/>
                                              </w:divBdr>
                                              <w:divsChild>
                                                <w:div w:id="1175994641">
                                                  <w:marLeft w:val="0"/>
                                                  <w:marRight w:val="0"/>
                                                  <w:marTop w:val="0"/>
                                                  <w:marBottom w:val="0"/>
                                                  <w:divBdr>
                                                    <w:top w:val="none" w:sz="0" w:space="0" w:color="auto"/>
                                                    <w:left w:val="none" w:sz="0" w:space="0" w:color="auto"/>
                                                    <w:bottom w:val="none" w:sz="0" w:space="0" w:color="auto"/>
                                                    <w:right w:val="none" w:sz="0" w:space="0" w:color="auto"/>
                                                  </w:divBdr>
                                                  <w:divsChild>
                                                    <w:div w:id="27506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62887005">
      <w:bodyDiv w:val="1"/>
      <w:marLeft w:val="0"/>
      <w:marRight w:val="0"/>
      <w:marTop w:val="0"/>
      <w:marBottom w:val="0"/>
      <w:divBdr>
        <w:top w:val="none" w:sz="0" w:space="0" w:color="auto"/>
        <w:left w:val="none" w:sz="0" w:space="0" w:color="auto"/>
        <w:bottom w:val="none" w:sz="0" w:space="0" w:color="auto"/>
        <w:right w:val="none" w:sz="0" w:space="0" w:color="auto"/>
      </w:divBdr>
      <w:divsChild>
        <w:div w:id="252865090">
          <w:marLeft w:val="0"/>
          <w:marRight w:val="0"/>
          <w:marTop w:val="0"/>
          <w:marBottom w:val="0"/>
          <w:divBdr>
            <w:top w:val="none" w:sz="0" w:space="0" w:color="auto"/>
            <w:left w:val="none" w:sz="0" w:space="0" w:color="auto"/>
            <w:bottom w:val="none" w:sz="0" w:space="0" w:color="auto"/>
            <w:right w:val="none" w:sz="0" w:space="0" w:color="auto"/>
          </w:divBdr>
          <w:divsChild>
            <w:div w:id="1910652853">
              <w:marLeft w:val="0"/>
              <w:marRight w:val="0"/>
              <w:marTop w:val="0"/>
              <w:marBottom w:val="0"/>
              <w:divBdr>
                <w:top w:val="none" w:sz="0" w:space="0" w:color="auto"/>
                <w:left w:val="none" w:sz="0" w:space="0" w:color="auto"/>
                <w:bottom w:val="none" w:sz="0" w:space="0" w:color="auto"/>
                <w:right w:val="none" w:sz="0" w:space="0" w:color="auto"/>
              </w:divBdr>
              <w:divsChild>
                <w:div w:id="708721578">
                  <w:marLeft w:val="0"/>
                  <w:marRight w:val="0"/>
                  <w:marTop w:val="0"/>
                  <w:marBottom w:val="0"/>
                  <w:divBdr>
                    <w:top w:val="none" w:sz="0" w:space="0" w:color="auto"/>
                    <w:left w:val="none" w:sz="0" w:space="0" w:color="auto"/>
                    <w:bottom w:val="none" w:sz="0" w:space="0" w:color="auto"/>
                    <w:right w:val="none" w:sz="0" w:space="0" w:color="auto"/>
                  </w:divBdr>
                  <w:divsChild>
                    <w:div w:id="1167403989">
                      <w:marLeft w:val="0"/>
                      <w:marRight w:val="0"/>
                      <w:marTop w:val="0"/>
                      <w:marBottom w:val="0"/>
                      <w:divBdr>
                        <w:top w:val="none" w:sz="0" w:space="0" w:color="auto"/>
                        <w:left w:val="none" w:sz="0" w:space="0" w:color="auto"/>
                        <w:bottom w:val="none" w:sz="0" w:space="0" w:color="auto"/>
                        <w:right w:val="none" w:sz="0" w:space="0" w:color="auto"/>
                      </w:divBdr>
                      <w:divsChild>
                        <w:div w:id="1394624002">
                          <w:marLeft w:val="0"/>
                          <w:marRight w:val="0"/>
                          <w:marTop w:val="0"/>
                          <w:marBottom w:val="0"/>
                          <w:divBdr>
                            <w:top w:val="none" w:sz="0" w:space="0" w:color="auto"/>
                            <w:left w:val="none" w:sz="0" w:space="0" w:color="auto"/>
                            <w:bottom w:val="none" w:sz="0" w:space="0" w:color="auto"/>
                            <w:right w:val="none" w:sz="0" w:space="0" w:color="auto"/>
                          </w:divBdr>
                          <w:divsChild>
                            <w:div w:id="237836485">
                              <w:marLeft w:val="0"/>
                              <w:marRight w:val="0"/>
                              <w:marTop w:val="0"/>
                              <w:marBottom w:val="0"/>
                              <w:divBdr>
                                <w:top w:val="none" w:sz="0" w:space="0" w:color="auto"/>
                                <w:left w:val="none" w:sz="0" w:space="0" w:color="auto"/>
                                <w:bottom w:val="none" w:sz="0" w:space="0" w:color="auto"/>
                                <w:right w:val="none" w:sz="0" w:space="0" w:color="auto"/>
                              </w:divBdr>
                              <w:divsChild>
                                <w:div w:id="664749385">
                                  <w:marLeft w:val="0"/>
                                  <w:marRight w:val="0"/>
                                  <w:marTop w:val="0"/>
                                  <w:marBottom w:val="0"/>
                                  <w:divBdr>
                                    <w:top w:val="none" w:sz="0" w:space="0" w:color="auto"/>
                                    <w:left w:val="none" w:sz="0" w:space="0" w:color="auto"/>
                                    <w:bottom w:val="none" w:sz="0" w:space="0" w:color="auto"/>
                                    <w:right w:val="none" w:sz="0" w:space="0" w:color="auto"/>
                                  </w:divBdr>
                                  <w:divsChild>
                                    <w:div w:id="459079894">
                                      <w:marLeft w:val="0"/>
                                      <w:marRight w:val="0"/>
                                      <w:marTop w:val="0"/>
                                      <w:marBottom w:val="0"/>
                                      <w:divBdr>
                                        <w:top w:val="none" w:sz="0" w:space="0" w:color="auto"/>
                                        <w:left w:val="none" w:sz="0" w:space="0" w:color="auto"/>
                                        <w:bottom w:val="none" w:sz="0" w:space="0" w:color="auto"/>
                                        <w:right w:val="none" w:sz="0" w:space="0" w:color="auto"/>
                                      </w:divBdr>
                                      <w:divsChild>
                                        <w:div w:id="2093238755">
                                          <w:marLeft w:val="0"/>
                                          <w:marRight w:val="0"/>
                                          <w:marTop w:val="0"/>
                                          <w:marBottom w:val="0"/>
                                          <w:divBdr>
                                            <w:top w:val="none" w:sz="0" w:space="0" w:color="auto"/>
                                            <w:left w:val="none" w:sz="0" w:space="0" w:color="auto"/>
                                            <w:bottom w:val="none" w:sz="0" w:space="0" w:color="auto"/>
                                            <w:right w:val="none" w:sz="0" w:space="0" w:color="auto"/>
                                          </w:divBdr>
                                          <w:divsChild>
                                            <w:div w:id="1003628483">
                                              <w:marLeft w:val="0"/>
                                              <w:marRight w:val="0"/>
                                              <w:marTop w:val="0"/>
                                              <w:marBottom w:val="0"/>
                                              <w:divBdr>
                                                <w:top w:val="none" w:sz="0" w:space="0" w:color="auto"/>
                                                <w:left w:val="none" w:sz="0" w:space="0" w:color="auto"/>
                                                <w:bottom w:val="none" w:sz="0" w:space="0" w:color="auto"/>
                                                <w:right w:val="none" w:sz="0" w:space="0" w:color="auto"/>
                                              </w:divBdr>
                                              <w:divsChild>
                                                <w:div w:id="265159458">
                                                  <w:marLeft w:val="0"/>
                                                  <w:marRight w:val="0"/>
                                                  <w:marTop w:val="0"/>
                                                  <w:marBottom w:val="0"/>
                                                  <w:divBdr>
                                                    <w:top w:val="none" w:sz="0" w:space="0" w:color="auto"/>
                                                    <w:left w:val="none" w:sz="0" w:space="0" w:color="auto"/>
                                                    <w:bottom w:val="none" w:sz="0" w:space="0" w:color="auto"/>
                                                    <w:right w:val="none" w:sz="0" w:space="0" w:color="auto"/>
                                                  </w:divBdr>
                                                  <w:divsChild>
                                                    <w:div w:id="138753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93115283">
      <w:bodyDiv w:val="1"/>
      <w:marLeft w:val="0"/>
      <w:marRight w:val="0"/>
      <w:marTop w:val="0"/>
      <w:marBottom w:val="0"/>
      <w:divBdr>
        <w:top w:val="none" w:sz="0" w:space="0" w:color="auto"/>
        <w:left w:val="none" w:sz="0" w:space="0" w:color="auto"/>
        <w:bottom w:val="none" w:sz="0" w:space="0" w:color="auto"/>
        <w:right w:val="none" w:sz="0" w:space="0" w:color="auto"/>
      </w:divBdr>
      <w:divsChild>
        <w:div w:id="2048408728">
          <w:marLeft w:val="0"/>
          <w:marRight w:val="0"/>
          <w:marTop w:val="0"/>
          <w:marBottom w:val="0"/>
          <w:divBdr>
            <w:top w:val="none" w:sz="0" w:space="0" w:color="auto"/>
            <w:left w:val="none" w:sz="0" w:space="0" w:color="auto"/>
            <w:bottom w:val="none" w:sz="0" w:space="0" w:color="auto"/>
            <w:right w:val="none" w:sz="0" w:space="0" w:color="auto"/>
          </w:divBdr>
          <w:divsChild>
            <w:div w:id="1613706076">
              <w:marLeft w:val="0"/>
              <w:marRight w:val="0"/>
              <w:marTop w:val="0"/>
              <w:marBottom w:val="0"/>
              <w:divBdr>
                <w:top w:val="none" w:sz="0" w:space="0" w:color="auto"/>
                <w:left w:val="none" w:sz="0" w:space="0" w:color="auto"/>
                <w:bottom w:val="none" w:sz="0" w:space="0" w:color="auto"/>
                <w:right w:val="none" w:sz="0" w:space="0" w:color="auto"/>
              </w:divBdr>
              <w:divsChild>
                <w:div w:id="473835141">
                  <w:marLeft w:val="0"/>
                  <w:marRight w:val="0"/>
                  <w:marTop w:val="0"/>
                  <w:marBottom w:val="0"/>
                  <w:divBdr>
                    <w:top w:val="none" w:sz="0" w:space="0" w:color="auto"/>
                    <w:left w:val="none" w:sz="0" w:space="0" w:color="auto"/>
                    <w:bottom w:val="none" w:sz="0" w:space="0" w:color="auto"/>
                    <w:right w:val="none" w:sz="0" w:space="0" w:color="auto"/>
                  </w:divBdr>
                  <w:divsChild>
                    <w:div w:id="555314484">
                      <w:marLeft w:val="0"/>
                      <w:marRight w:val="0"/>
                      <w:marTop w:val="0"/>
                      <w:marBottom w:val="0"/>
                      <w:divBdr>
                        <w:top w:val="none" w:sz="0" w:space="0" w:color="auto"/>
                        <w:left w:val="none" w:sz="0" w:space="0" w:color="auto"/>
                        <w:bottom w:val="none" w:sz="0" w:space="0" w:color="auto"/>
                        <w:right w:val="none" w:sz="0" w:space="0" w:color="auto"/>
                      </w:divBdr>
                      <w:divsChild>
                        <w:div w:id="2063675126">
                          <w:marLeft w:val="0"/>
                          <w:marRight w:val="0"/>
                          <w:marTop w:val="0"/>
                          <w:marBottom w:val="0"/>
                          <w:divBdr>
                            <w:top w:val="none" w:sz="0" w:space="0" w:color="auto"/>
                            <w:left w:val="none" w:sz="0" w:space="0" w:color="auto"/>
                            <w:bottom w:val="none" w:sz="0" w:space="0" w:color="auto"/>
                            <w:right w:val="none" w:sz="0" w:space="0" w:color="auto"/>
                          </w:divBdr>
                          <w:divsChild>
                            <w:div w:id="364670920">
                              <w:marLeft w:val="0"/>
                              <w:marRight w:val="0"/>
                              <w:marTop w:val="0"/>
                              <w:marBottom w:val="0"/>
                              <w:divBdr>
                                <w:top w:val="none" w:sz="0" w:space="0" w:color="auto"/>
                                <w:left w:val="none" w:sz="0" w:space="0" w:color="auto"/>
                                <w:bottom w:val="none" w:sz="0" w:space="0" w:color="auto"/>
                                <w:right w:val="none" w:sz="0" w:space="0" w:color="auto"/>
                              </w:divBdr>
                              <w:divsChild>
                                <w:div w:id="468476008">
                                  <w:marLeft w:val="0"/>
                                  <w:marRight w:val="0"/>
                                  <w:marTop w:val="0"/>
                                  <w:marBottom w:val="0"/>
                                  <w:divBdr>
                                    <w:top w:val="none" w:sz="0" w:space="0" w:color="auto"/>
                                    <w:left w:val="none" w:sz="0" w:space="0" w:color="auto"/>
                                    <w:bottom w:val="none" w:sz="0" w:space="0" w:color="auto"/>
                                    <w:right w:val="none" w:sz="0" w:space="0" w:color="auto"/>
                                  </w:divBdr>
                                  <w:divsChild>
                                    <w:div w:id="637613050">
                                      <w:marLeft w:val="0"/>
                                      <w:marRight w:val="0"/>
                                      <w:marTop w:val="0"/>
                                      <w:marBottom w:val="0"/>
                                      <w:divBdr>
                                        <w:top w:val="none" w:sz="0" w:space="0" w:color="auto"/>
                                        <w:left w:val="none" w:sz="0" w:space="0" w:color="auto"/>
                                        <w:bottom w:val="none" w:sz="0" w:space="0" w:color="auto"/>
                                        <w:right w:val="none" w:sz="0" w:space="0" w:color="auto"/>
                                      </w:divBdr>
                                      <w:divsChild>
                                        <w:div w:id="112525556">
                                          <w:marLeft w:val="0"/>
                                          <w:marRight w:val="0"/>
                                          <w:marTop w:val="0"/>
                                          <w:marBottom w:val="0"/>
                                          <w:divBdr>
                                            <w:top w:val="none" w:sz="0" w:space="0" w:color="auto"/>
                                            <w:left w:val="none" w:sz="0" w:space="0" w:color="auto"/>
                                            <w:bottom w:val="none" w:sz="0" w:space="0" w:color="auto"/>
                                            <w:right w:val="none" w:sz="0" w:space="0" w:color="auto"/>
                                          </w:divBdr>
                                          <w:divsChild>
                                            <w:div w:id="18090729">
                                              <w:marLeft w:val="0"/>
                                              <w:marRight w:val="0"/>
                                              <w:marTop w:val="0"/>
                                              <w:marBottom w:val="0"/>
                                              <w:divBdr>
                                                <w:top w:val="none" w:sz="0" w:space="0" w:color="auto"/>
                                                <w:left w:val="none" w:sz="0" w:space="0" w:color="auto"/>
                                                <w:bottom w:val="none" w:sz="0" w:space="0" w:color="auto"/>
                                                <w:right w:val="none" w:sz="0" w:space="0" w:color="auto"/>
                                              </w:divBdr>
                                              <w:divsChild>
                                                <w:div w:id="2005934719">
                                                  <w:marLeft w:val="0"/>
                                                  <w:marRight w:val="0"/>
                                                  <w:marTop w:val="0"/>
                                                  <w:marBottom w:val="0"/>
                                                  <w:divBdr>
                                                    <w:top w:val="none" w:sz="0" w:space="0" w:color="auto"/>
                                                    <w:left w:val="none" w:sz="0" w:space="0" w:color="auto"/>
                                                    <w:bottom w:val="none" w:sz="0" w:space="0" w:color="auto"/>
                                                    <w:right w:val="none" w:sz="0" w:space="0" w:color="auto"/>
                                                  </w:divBdr>
                                                  <w:divsChild>
                                                    <w:div w:id="50528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4649599">
      <w:bodyDiv w:val="1"/>
      <w:marLeft w:val="0"/>
      <w:marRight w:val="0"/>
      <w:marTop w:val="0"/>
      <w:marBottom w:val="0"/>
      <w:divBdr>
        <w:top w:val="none" w:sz="0" w:space="0" w:color="auto"/>
        <w:left w:val="none" w:sz="0" w:space="0" w:color="auto"/>
        <w:bottom w:val="none" w:sz="0" w:space="0" w:color="auto"/>
        <w:right w:val="none" w:sz="0" w:space="0" w:color="auto"/>
      </w:divBdr>
      <w:divsChild>
        <w:div w:id="784348672">
          <w:marLeft w:val="0"/>
          <w:marRight w:val="0"/>
          <w:marTop w:val="0"/>
          <w:marBottom w:val="0"/>
          <w:divBdr>
            <w:top w:val="none" w:sz="0" w:space="0" w:color="auto"/>
            <w:left w:val="none" w:sz="0" w:space="0" w:color="auto"/>
            <w:bottom w:val="none" w:sz="0" w:space="0" w:color="auto"/>
            <w:right w:val="none" w:sz="0" w:space="0" w:color="auto"/>
          </w:divBdr>
          <w:divsChild>
            <w:div w:id="1206061822">
              <w:marLeft w:val="0"/>
              <w:marRight w:val="0"/>
              <w:marTop w:val="0"/>
              <w:marBottom w:val="0"/>
              <w:divBdr>
                <w:top w:val="none" w:sz="0" w:space="0" w:color="auto"/>
                <w:left w:val="none" w:sz="0" w:space="0" w:color="auto"/>
                <w:bottom w:val="none" w:sz="0" w:space="0" w:color="auto"/>
                <w:right w:val="none" w:sz="0" w:space="0" w:color="auto"/>
              </w:divBdr>
              <w:divsChild>
                <w:div w:id="1046679318">
                  <w:marLeft w:val="0"/>
                  <w:marRight w:val="0"/>
                  <w:marTop w:val="0"/>
                  <w:marBottom w:val="0"/>
                  <w:divBdr>
                    <w:top w:val="none" w:sz="0" w:space="0" w:color="auto"/>
                    <w:left w:val="none" w:sz="0" w:space="0" w:color="auto"/>
                    <w:bottom w:val="none" w:sz="0" w:space="0" w:color="auto"/>
                    <w:right w:val="none" w:sz="0" w:space="0" w:color="auto"/>
                  </w:divBdr>
                  <w:divsChild>
                    <w:div w:id="151221368">
                      <w:marLeft w:val="0"/>
                      <w:marRight w:val="0"/>
                      <w:marTop w:val="0"/>
                      <w:marBottom w:val="0"/>
                      <w:divBdr>
                        <w:top w:val="none" w:sz="0" w:space="0" w:color="auto"/>
                        <w:left w:val="none" w:sz="0" w:space="0" w:color="auto"/>
                        <w:bottom w:val="none" w:sz="0" w:space="0" w:color="auto"/>
                        <w:right w:val="none" w:sz="0" w:space="0" w:color="auto"/>
                      </w:divBdr>
                      <w:divsChild>
                        <w:div w:id="1578904069">
                          <w:marLeft w:val="0"/>
                          <w:marRight w:val="0"/>
                          <w:marTop w:val="0"/>
                          <w:marBottom w:val="0"/>
                          <w:divBdr>
                            <w:top w:val="none" w:sz="0" w:space="0" w:color="auto"/>
                            <w:left w:val="none" w:sz="0" w:space="0" w:color="auto"/>
                            <w:bottom w:val="none" w:sz="0" w:space="0" w:color="auto"/>
                            <w:right w:val="none" w:sz="0" w:space="0" w:color="auto"/>
                          </w:divBdr>
                          <w:divsChild>
                            <w:div w:id="1973749392">
                              <w:marLeft w:val="0"/>
                              <w:marRight w:val="0"/>
                              <w:marTop w:val="0"/>
                              <w:marBottom w:val="0"/>
                              <w:divBdr>
                                <w:top w:val="none" w:sz="0" w:space="0" w:color="auto"/>
                                <w:left w:val="none" w:sz="0" w:space="0" w:color="auto"/>
                                <w:bottom w:val="none" w:sz="0" w:space="0" w:color="auto"/>
                                <w:right w:val="none" w:sz="0" w:space="0" w:color="auto"/>
                              </w:divBdr>
                              <w:divsChild>
                                <w:div w:id="2120639988">
                                  <w:marLeft w:val="0"/>
                                  <w:marRight w:val="0"/>
                                  <w:marTop w:val="0"/>
                                  <w:marBottom w:val="0"/>
                                  <w:divBdr>
                                    <w:top w:val="none" w:sz="0" w:space="0" w:color="auto"/>
                                    <w:left w:val="none" w:sz="0" w:space="0" w:color="auto"/>
                                    <w:bottom w:val="none" w:sz="0" w:space="0" w:color="auto"/>
                                    <w:right w:val="none" w:sz="0" w:space="0" w:color="auto"/>
                                  </w:divBdr>
                                  <w:divsChild>
                                    <w:div w:id="1372729250">
                                      <w:marLeft w:val="0"/>
                                      <w:marRight w:val="0"/>
                                      <w:marTop w:val="0"/>
                                      <w:marBottom w:val="0"/>
                                      <w:divBdr>
                                        <w:top w:val="none" w:sz="0" w:space="0" w:color="auto"/>
                                        <w:left w:val="none" w:sz="0" w:space="0" w:color="auto"/>
                                        <w:bottom w:val="none" w:sz="0" w:space="0" w:color="auto"/>
                                        <w:right w:val="none" w:sz="0" w:space="0" w:color="auto"/>
                                      </w:divBdr>
                                      <w:divsChild>
                                        <w:div w:id="623735878">
                                          <w:marLeft w:val="0"/>
                                          <w:marRight w:val="0"/>
                                          <w:marTop w:val="0"/>
                                          <w:marBottom w:val="0"/>
                                          <w:divBdr>
                                            <w:top w:val="none" w:sz="0" w:space="0" w:color="auto"/>
                                            <w:left w:val="none" w:sz="0" w:space="0" w:color="auto"/>
                                            <w:bottom w:val="none" w:sz="0" w:space="0" w:color="auto"/>
                                            <w:right w:val="none" w:sz="0" w:space="0" w:color="auto"/>
                                          </w:divBdr>
                                          <w:divsChild>
                                            <w:div w:id="336347692">
                                              <w:marLeft w:val="0"/>
                                              <w:marRight w:val="0"/>
                                              <w:marTop w:val="0"/>
                                              <w:marBottom w:val="0"/>
                                              <w:divBdr>
                                                <w:top w:val="none" w:sz="0" w:space="0" w:color="auto"/>
                                                <w:left w:val="none" w:sz="0" w:space="0" w:color="auto"/>
                                                <w:bottom w:val="none" w:sz="0" w:space="0" w:color="auto"/>
                                                <w:right w:val="none" w:sz="0" w:space="0" w:color="auto"/>
                                              </w:divBdr>
                                              <w:divsChild>
                                                <w:div w:id="152796466">
                                                  <w:marLeft w:val="0"/>
                                                  <w:marRight w:val="0"/>
                                                  <w:marTop w:val="0"/>
                                                  <w:marBottom w:val="0"/>
                                                  <w:divBdr>
                                                    <w:top w:val="none" w:sz="0" w:space="0" w:color="auto"/>
                                                    <w:left w:val="none" w:sz="0" w:space="0" w:color="auto"/>
                                                    <w:bottom w:val="none" w:sz="0" w:space="0" w:color="auto"/>
                                                    <w:right w:val="none" w:sz="0" w:space="0" w:color="auto"/>
                                                  </w:divBdr>
                                                  <w:divsChild>
                                                    <w:div w:id="141493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59948650">
      <w:bodyDiv w:val="1"/>
      <w:marLeft w:val="0"/>
      <w:marRight w:val="0"/>
      <w:marTop w:val="0"/>
      <w:marBottom w:val="0"/>
      <w:divBdr>
        <w:top w:val="none" w:sz="0" w:space="0" w:color="auto"/>
        <w:left w:val="none" w:sz="0" w:space="0" w:color="auto"/>
        <w:bottom w:val="none" w:sz="0" w:space="0" w:color="auto"/>
        <w:right w:val="none" w:sz="0" w:space="0" w:color="auto"/>
      </w:divBdr>
      <w:divsChild>
        <w:div w:id="474680893">
          <w:marLeft w:val="0"/>
          <w:marRight w:val="0"/>
          <w:marTop w:val="0"/>
          <w:marBottom w:val="0"/>
          <w:divBdr>
            <w:top w:val="none" w:sz="0" w:space="0" w:color="auto"/>
            <w:left w:val="none" w:sz="0" w:space="0" w:color="auto"/>
            <w:bottom w:val="none" w:sz="0" w:space="0" w:color="auto"/>
            <w:right w:val="none" w:sz="0" w:space="0" w:color="auto"/>
          </w:divBdr>
          <w:divsChild>
            <w:div w:id="503977312">
              <w:marLeft w:val="0"/>
              <w:marRight w:val="0"/>
              <w:marTop w:val="0"/>
              <w:marBottom w:val="0"/>
              <w:divBdr>
                <w:top w:val="none" w:sz="0" w:space="0" w:color="auto"/>
                <w:left w:val="none" w:sz="0" w:space="0" w:color="auto"/>
                <w:bottom w:val="none" w:sz="0" w:space="0" w:color="auto"/>
                <w:right w:val="none" w:sz="0" w:space="0" w:color="auto"/>
              </w:divBdr>
              <w:divsChild>
                <w:div w:id="885410999">
                  <w:marLeft w:val="0"/>
                  <w:marRight w:val="0"/>
                  <w:marTop w:val="0"/>
                  <w:marBottom w:val="0"/>
                  <w:divBdr>
                    <w:top w:val="none" w:sz="0" w:space="0" w:color="auto"/>
                    <w:left w:val="none" w:sz="0" w:space="0" w:color="auto"/>
                    <w:bottom w:val="none" w:sz="0" w:space="0" w:color="auto"/>
                    <w:right w:val="none" w:sz="0" w:space="0" w:color="auto"/>
                  </w:divBdr>
                  <w:divsChild>
                    <w:div w:id="1890261492">
                      <w:marLeft w:val="0"/>
                      <w:marRight w:val="0"/>
                      <w:marTop w:val="0"/>
                      <w:marBottom w:val="0"/>
                      <w:divBdr>
                        <w:top w:val="none" w:sz="0" w:space="0" w:color="auto"/>
                        <w:left w:val="none" w:sz="0" w:space="0" w:color="auto"/>
                        <w:bottom w:val="none" w:sz="0" w:space="0" w:color="auto"/>
                        <w:right w:val="none" w:sz="0" w:space="0" w:color="auto"/>
                      </w:divBdr>
                      <w:divsChild>
                        <w:div w:id="208079142">
                          <w:marLeft w:val="0"/>
                          <w:marRight w:val="0"/>
                          <w:marTop w:val="0"/>
                          <w:marBottom w:val="0"/>
                          <w:divBdr>
                            <w:top w:val="none" w:sz="0" w:space="0" w:color="auto"/>
                            <w:left w:val="none" w:sz="0" w:space="0" w:color="auto"/>
                            <w:bottom w:val="none" w:sz="0" w:space="0" w:color="auto"/>
                            <w:right w:val="none" w:sz="0" w:space="0" w:color="auto"/>
                          </w:divBdr>
                          <w:divsChild>
                            <w:div w:id="1569225286">
                              <w:marLeft w:val="0"/>
                              <w:marRight w:val="0"/>
                              <w:marTop w:val="0"/>
                              <w:marBottom w:val="0"/>
                              <w:divBdr>
                                <w:top w:val="none" w:sz="0" w:space="0" w:color="auto"/>
                                <w:left w:val="none" w:sz="0" w:space="0" w:color="auto"/>
                                <w:bottom w:val="none" w:sz="0" w:space="0" w:color="auto"/>
                                <w:right w:val="none" w:sz="0" w:space="0" w:color="auto"/>
                              </w:divBdr>
                              <w:divsChild>
                                <w:div w:id="1787890448">
                                  <w:marLeft w:val="0"/>
                                  <w:marRight w:val="0"/>
                                  <w:marTop w:val="0"/>
                                  <w:marBottom w:val="0"/>
                                  <w:divBdr>
                                    <w:top w:val="none" w:sz="0" w:space="0" w:color="auto"/>
                                    <w:left w:val="none" w:sz="0" w:space="0" w:color="auto"/>
                                    <w:bottom w:val="none" w:sz="0" w:space="0" w:color="auto"/>
                                    <w:right w:val="none" w:sz="0" w:space="0" w:color="auto"/>
                                  </w:divBdr>
                                  <w:divsChild>
                                    <w:div w:id="841168479">
                                      <w:marLeft w:val="0"/>
                                      <w:marRight w:val="0"/>
                                      <w:marTop w:val="0"/>
                                      <w:marBottom w:val="0"/>
                                      <w:divBdr>
                                        <w:top w:val="none" w:sz="0" w:space="0" w:color="auto"/>
                                        <w:left w:val="none" w:sz="0" w:space="0" w:color="auto"/>
                                        <w:bottom w:val="none" w:sz="0" w:space="0" w:color="auto"/>
                                        <w:right w:val="none" w:sz="0" w:space="0" w:color="auto"/>
                                      </w:divBdr>
                                      <w:divsChild>
                                        <w:div w:id="1325016124">
                                          <w:marLeft w:val="0"/>
                                          <w:marRight w:val="0"/>
                                          <w:marTop w:val="0"/>
                                          <w:marBottom w:val="0"/>
                                          <w:divBdr>
                                            <w:top w:val="none" w:sz="0" w:space="0" w:color="auto"/>
                                            <w:left w:val="none" w:sz="0" w:space="0" w:color="auto"/>
                                            <w:bottom w:val="none" w:sz="0" w:space="0" w:color="auto"/>
                                            <w:right w:val="none" w:sz="0" w:space="0" w:color="auto"/>
                                          </w:divBdr>
                                          <w:divsChild>
                                            <w:div w:id="1788769861">
                                              <w:marLeft w:val="0"/>
                                              <w:marRight w:val="0"/>
                                              <w:marTop w:val="0"/>
                                              <w:marBottom w:val="0"/>
                                              <w:divBdr>
                                                <w:top w:val="none" w:sz="0" w:space="0" w:color="auto"/>
                                                <w:left w:val="none" w:sz="0" w:space="0" w:color="auto"/>
                                                <w:bottom w:val="none" w:sz="0" w:space="0" w:color="auto"/>
                                                <w:right w:val="none" w:sz="0" w:space="0" w:color="auto"/>
                                              </w:divBdr>
                                              <w:divsChild>
                                                <w:div w:id="2110462744">
                                                  <w:marLeft w:val="0"/>
                                                  <w:marRight w:val="0"/>
                                                  <w:marTop w:val="0"/>
                                                  <w:marBottom w:val="0"/>
                                                  <w:divBdr>
                                                    <w:top w:val="none" w:sz="0" w:space="0" w:color="auto"/>
                                                    <w:left w:val="none" w:sz="0" w:space="0" w:color="auto"/>
                                                    <w:bottom w:val="none" w:sz="0" w:space="0" w:color="auto"/>
                                                    <w:right w:val="none" w:sz="0" w:space="0" w:color="auto"/>
                                                  </w:divBdr>
                                                  <w:divsChild>
                                                    <w:div w:id="119970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78822065">
      <w:bodyDiv w:val="1"/>
      <w:marLeft w:val="0"/>
      <w:marRight w:val="0"/>
      <w:marTop w:val="0"/>
      <w:marBottom w:val="0"/>
      <w:divBdr>
        <w:top w:val="none" w:sz="0" w:space="0" w:color="auto"/>
        <w:left w:val="none" w:sz="0" w:space="0" w:color="auto"/>
        <w:bottom w:val="none" w:sz="0" w:space="0" w:color="auto"/>
        <w:right w:val="none" w:sz="0" w:space="0" w:color="auto"/>
      </w:divBdr>
      <w:divsChild>
        <w:div w:id="1865636195">
          <w:marLeft w:val="0"/>
          <w:marRight w:val="0"/>
          <w:marTop w:val="0"/>
          <w:marBottom w:val="0"/>
          <w:divBdr>
            <w:top w:val="none" w:sz="0" w:space="0" w:color="auto"/>
            <w:left w:val="none" w:sz="0" w:space="0" w:color="auto"/>
            <w:bottom w:val="none" w:sz="0" w:space="0" w:color="auto"/>
            <w:right w:val="none" w:sz="0" w:space="0" w:color="auto"/>
          </w:divBdr>
          <w:divsChild>
            <w:div w:id="854727751">
              <w:marLeft w:val="0"/>
              <w:marRight w:val="0"/>
              <w:marTop w:val="0"/>
              <w:marBottom w:val="0"/>
              <w:divBdr>
                <w:top w:val="none" w:sz="0" w:space="0" w:color="auto"/>
                <w:left w:val="none" w:sz="0" w:space="0" w:color="auto"/>
                <w:bottom w:val="none" w:sz="0" w:space="0" w:color="auto"/>
                <w:right w:val="none" w:sz="0" w:space="0" w:color="auto"/>
              </w:divBdr>
              <w:divsChild>
                <w:div w:id="526142941">
                  <w:marLeft w:val="0"/>
                  <w:marRight w:val="0"/>
                  <w:marTop w:val="0"/>
                  <w:marBottom w:val="0"/>
                  <w:divBdr>
                    <w:top w:val="none" w:sz="0" w:space="0" w:color="auto"/>
                    <w:left w:val="none" w:sz="0" w:space="0" w:color="auto"/>
                    <w:bottom w:val="none" w:sz="0" w:space="0" w:color="auto"/>
                    <w:right w:val="none" w:sz="0" w:space="0" w:color="auto"/>
                  </w:divBdr>
                  <w:divsChild>
                    <w:div w:id="282929706">
                      <w:marLeft w:val="0"/>
                      <w:marRight w:val="0"/>
                      <w:marTop w:val="0"/>
                      <w:marBottom w:val="0"/>
                      <w:divBdr>
                        <w:top w:val="none" w:sz="0" w:space="0" w:color="auto"/>
                        <w:left w:val="none" w:sz="0" w:space="0" w:color="auto"/>
                        <w:bottom w:val="none" w:sz="0" w:space="0" w:color="auto"/>
                        <w:right w:val="none" w:sz="0" w:space="0" w:color="auto"/>
                      </w:divBdr>
                      <w:divsChild>
                        <w:div w:id="1526022509">
                          <w:marLeft w:val="0"/>
                          <w:marRight w:val="0"/>
                          <w:marTop w:val="0"/>
                          <w:marBottom w:val="0"/>
                          <w:divBdr>
                            <w:top w:val="none" w:sz="0" w:space="0" w:color="auto"/>
                            <w:left w:val="none" w:sz="0" w:space="0" w:color="auto"/>
                            <w:bottom w:val="none" w:sz="0" w:space="0" w:color="auto"/>
                            <w:right w:val="none" w:sz="0" w:space="0" w:color="auto"/>
                          </w:divBdr>
                          <w:divsChild>
                            <w:div w:id="1285845162">
                              <w:marLeft w:val="0"/>
                              <w:marRight w:val="0"/>
                              <w:marTop w:val="0"/>
                              <w:marBottom w:val="0"/>
                              <w:divBdr>
                                <w:top w:val="none" w:sz="0" w:space="0" w:color="auto"/>
                                <w:left w:val="none" w:sz="0" w:space="0" w:color="auto"/>
                                <w:bottom w:val="none" w:sz="0" w:space="0" w:color="auto"/>
                                <w:right w:val="none" w:sz="0" w:space="0" w:color="auto"/>
                              </w:divBdr>
                              <w:divsChild>
                                <w:div w:id="1717004571">
                                  <w:marLeft w:val="0"/>
                                  <w:marRight w:val="0"/>
                                  <w:marTop w:val="0"/>
                                  <w:marBottom w:val="0"/>
                                  <w:divBdr>
                                    <w:top w:val="none" w:sz="0" w:space="0" w:color="auto"/>
                                    <w:left w:val="none" w:sz="0" w:space="0" w:color="auto"/>
                                    <w:bottom w:val="none" w:sz="0" w:space="0" w:color="auto"/>
                                    <w:right w:val="none" w:sz="0" w:space="0" w:color="auto"/>
                                  </w:divBdr>
                                  <w:divsChild>
                                    <w:div w:id="331029208">
                                      <w:marLeft w:val="0"/>
                                      <w:marRight w:val="0"/>
                                      <w:marTop w:val="0"/>
                                      <w:marBottom w:val="0"/>
                                      <w:divBdr>
                                        <w:top w:val="none" w:sz="0" w:space="0" w:color="auto"/>
                                        <w:left w:val="none" w:sz="0" w:space="0" w:color="auto"/>
                                        <w:bottom w:val="none" w:sz="0" w:space="0" w:color="auto"/>
                                        <w:right w:val="none" w:sz="0" w:space="0" w:color="auto"/>
                                      </w:divBdr>
                                      <w:divsChild>
                                        <w:div w:id="772210692">
                                          <w:marLeft w:val="0"/>
                                          <w:marRight w:val="0"/>
                                          <w:marTop w:val="0"/>
                                          <w:marBottom w:val="0"/>
                                          <w:divBdr>
                                            <w:top w:val="none" w:sz="0" w:space="0" w:color="auto"/>
                                            <w:left w:val="none" w:sz="0" w:space="0" w:color="auto"/>
                                            <w:bottom w:val="none" w:sz="0" w:space="0" w:color="auto"/>
                                            <w:right w:val="none" w:sz="0" w:space="0" w:color="auto"/>
                                          </w:divBdr>
                                          <w:divsChild>
                                            <w:div w:id="789400626">
                                              <w:marLeft w:val="0"/>
                                              <w:marRight w:val="0"/>
                                              <w:marTop w:val="0"/>
                                              <w:marBottom w:val="0"/>
                                              <w:divBdr>
                                                <w:top w:val="none" w:sz="0" w:space="0" w:color="auto"/>
                                                <w:left w:val="none" w:sz="0" w:space="0" w:color="auto"/>
                                                <w:bottom w:val="none" w:sz="0" w:space="0" w:color="auto"/>
                                                <w:right w:val="none" w:sz="0" w:space="0" w:color="auto"/>
                                              </w:divBdr>
                                              <w:divsChild>
                                                <w:div w:id="1901090176">
                                                  <w:marLeft w:val="0"/>
                                                  <w:marRight w:val="0"/>
                                                  <w:marTop w:val="0"/>
                                                  <w:marBottom w:val="0"/>
                                                  <w:divBdr>
                                                    <w:top w:val="none" w:sz="0" w:space="0" w:color="auto"/>
                                                    <w:left w:val="none" w:sz="0" w:space="0" w:color="auto"/>
                                                    <w:bottom w:val="none" w:sz="0" w:space="0" w:color="auto"/>
                                                    <w:right w:val="none" w:sz="0" w:space="0" w:color="auto"/>
                                                  </w:divBdr>
                                                  <w:divsChild>
                                                    <w:div w:id="102945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n/s/ref=dp_byline_sr_book_1?ie=UTF8&amp;field-author=%E6%96%AF%E8%92%82%E8%8A%AC%E2%80%A2P%E2%80%A2%E7%BD%97%E5%AE%BE%E6%96%AF+%28Stephen+P.Robbins%29&amp;search-alias=books" TargetMode="External"/><Relationship Id="rId13" Type="http://schemas.openxmlformats.org/officeDocument/2006/relationships/hyperlink" Target="http://aaahq.org/"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mazon.cn/s/ref=dp_byline_sr_book_5?ie=UTF8&amp;field-author=%E9%BB%84%E5%B0%8F%E5%8B%87&amp;search-alias=book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mazon.cn/s/ref=dp_byline_sr_book_4?ie=UTF8&amp;field-author=%E6%9D%8E%E5%8E%9F&amp;search-alias=book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mazon.cn/s/ref=dp_byline_sr_book_3?ie=UTF8&amp;field-author=%E5%AD%99%E5%81%A5%E6%95%8F&amp;search-alias=books" TargetMode="External"/><Relationship Id="rId4" Type="http://schemas.openxmlformats.org/officeDocument/2006/relationships/settings" Target="settings.xml"/><Relationship Id="rId9" Type="http://schemas.openxmlformats.org/officeDocument/2006/relationships/hyperlink" Target="http://www.amazon.cn/s/ref=dp_byline_sr_book_2?ie=UTF8&amp;field-author=%E8%92%82%E8%8E%AB%E8%A5%BF%E2%80%A2A%E2%80%A2%E8%B4%BE%E5%A5%87+%28Timothy+A.Judge%29&amp;search-alias=books" TargetMode="External"/><Relationship Id="rId14" Type="http://schemas.openxmlformats.org/officeDocument/2006/relationships/hyperlink" Target="http://www.asc.net.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7E6C0-C2B5-48CC-B2CC-9FD4067E5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27</Pages>
  <Words>2268</Words>
  <Characters>12933</Characters>
  <Application>Microsoft Office Word</Application>
  <DocSecurity>0</DocSecurity>
  <Lines>107</Lines>
  <Paragraphs>30</Paragraphs>
  <ScaleCrop>false</ScaleCrop>
  <Company>微软中国</Company>
  <LinksUpToDate>false</LinksUpToDate>
  <CharactersWithSpaces>15171</CharactersWithSpaces>
  <SharedDoc>false</SharedDoc>
  <HLinks>
    <vt:vector size="42" baseType="variant">
      <vt:variant>
        <vt:i4>8323112</vt:i4>
      </vt:variant>
      <vt:variant>
        <vt:i4>18</vt:i4>
      </vt:variant>
      <vt:variant>
        <vt:i4>0</vt:i4>
      </vt:variant>
      <vt:variant>
        <vt:i4>5</vt:i4>
      </vt:variant>
      <vt:variant>
        <vt:lpwstr>http://www.asc.net.cn/</vt:lpwstr>
      </vt:variant>
      <vt:variant>
        <vt:lpwstr/>
      </vt:variant>
      <vt:variant>
        <vt:i4>5374044</vt:i4>
      </vt:variant>
      <vt:variant>
        <vt:i4>15</vt:i4>
      </vt:variant>
      <vt:variant>
        <vt:i4>0</vt:i4>
      </vt:variant>
      <vt:variant>
        <vt:i4>5</vt:i4>
      </vt:variant>
      <vt:variant>
        <vt:lpwstr>http://aaahq.org/</vt:lpwstr>
      </vt:variant>
      <vt:variant>
        <vt:lpwstr/>
      </vt:variant>
      <vt:variant>
        <vt:i4>6619168</vt:i4>
      </vt:variant>
      <vt:variant>
        <vt:i4>12</vt:i4>
      </vt:variant>
      <vt:variant>
        <vt:i4>0</vt:i4>
      </vt:variant>
      <vt:variant>
        <vt:i4>5</vt:i4>
      </vt:variant>
      <vt:variant>
        <vt:lpwstr>http://www.amazon.cn/s/ref=dp_byline_sr_book_5?ie=UTF8&amp;field-author=%E9%BB%84%E5%B0%8F%E5%8B%87&amp;search-alias=books</vt:lpwstr>
      </vt:variant>
      <vt:variant>
        <vt:lpwstr/>
      </vt:variant>
      <vt:variant>
        <vt:i4>1441804</vt:i4>
      </vt:variant>
      <vt:variant>
        <vt:i4>9</vt:i4>
      </vt:variant>
      <vt:variant>
        <vt:i4>0</vt:i4>
      </vt:variant>
      <vt:variant>
        <vt:i4>5</vt:i4>
      </vt:variant>
      <vt:variant>
        <vt:lpwstr>http://www.amazon.cn/s/ref=dp_byline_sr_book_4?ie=UTF8&amp;field-author=%E6%9D%8E%E5%8E%9F&amp;search-alias=books</vt:lpwstr>
      </vt:variant>
      <vt:variant>
        <vt:lpwstr/>
      </vt:variant>
      <vt:variant>
        <vt:i4>3801129</vt:i4>
      </vt:variant>
      <vt:variant>
        <vt:i4>6</vt:i4>
      </vt:variant>
      <vt:variant>
        <vt:i4>0</vt:i4>
      </vt:variant>
      <vt:variant>
        <vt:i4>5</vt:i4>
      </vt:variant>
      <vt:variant>
        <vt:lpwstr>http://www.amazon.cn/s/ref=dp_byline_sr_book_3?ie=UTF8&amp;field-author=%E5%AD%99%E5%81%A5%E6%95%8F&amp;search-alias=books</vt:lpwstr>
      </vt:variant>
      <vt:variant>
        <vt:lpwstr/>
      </vt:variant>
      <vt:variant>
        <vt:i4>5570580</vt:i4>
      </vt:variant>
      <vt:variant>
        <vt:i4>3</vt:i4>
      </vt:variant>
      <vt:variant>
        <vt:i4>0</vt:i4>
      </vt:variant>
      <vt:variant>
        <vt:i4>5</vt:i4>
      </vt:variant>
      <vt:variant>
        <vt:lpwstr>http://www.amazon.cn/s/ref=dp_byline_sr_book_2?ie=UTF8&amp;field-author=%E8%92%82%E8%8E%AB%E8%A5%BF%E2%80%A2A%E2%80%A2%E8%B4%BE%E5%A5%87+%28Timothy+A.Judge%29&amp;search-alias=books</vt:lpwstr>
      </vt:variant>
      <vt:variant>
        <vt:lpwstr/>
      </vt:variant>
      <vt:variant>
        <vt:i4>5111879</vt:i4>
      </vt:variant>
      <vt:variant>
        <vt:i4>0</vt:i4>
      </vt:variant>
      <vt:variant>
        <vt:i4>0</vt:i4>
      </vt:variant>
      <vt:variant>
        <vt:i4>5</vt:i4>
      </vt:variant>
      <vt:variant>
        <vt:lpwstr>http://www.amazon.cn/s/ref=dp_byline_sr_book_1?ie=UTF8&amp;field-author=%E6%96%AF%E8%92%82%E8%8A%AC%E2%80%A2P%E2%80%A2%E7%BD%97%E5%AE%BE%E6%96%AF+%28Stephen+P.Robbins%29&amp;search-alias=books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应教字 [2008] 14号</dc:title>
  <dc:creator>Administrator</dc:creator>
  <cp:lastModifiedBy>Windows 用户</cp:lastModifiedBy>
  <cp:revision>100</cp:revision>
  <cp:lastPrinted>2016-03-29T07:16:00Z</cp:lastPrinted>
  <dcterms:created xsi:type="dcterms:W3CDTF">2018-02-28T05:40:00Z</dcterms:created>
  <dcterms:modified xsi:type="dcterms:W3CDTF">2018-03-18T08:54:00Z</dcterms:modified>
</cp:coreProperties>
</file>